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83F3F"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8B0D91">
        <w:rPr>
          <w:rFonts w:ascii="Verdana" w:eastAsia="Times New Roman" w:hAnsi="Verdana" w:cs="Times New Roman"/>
          <w:b/>
          <w:bCs/>
          <w:color w:val="000020"/>
          <w:sz w:val="23"/>
          <w:szCs w:val="23"/>
          <w:lang w:val="en"/>
        </w:rPr>
        <w:fldChar w:fldCharType="begin"/>
      </w:r>
      <w:r w:rsidRPr="008B0D91">
        <w:rPr>
          <w:rFonts w:ascii="Verdana" w:eastAsia="Times New Roman" w:hAnsi="Verdana" w:cs="Times New Roman"/>
          <w:b/>
          <w:bCs/>
          <w:color w:val="000020"/>
          <w:sz w:val="23"/>
          <w:szCs w:val="23"/>
          <w:lang w:val="en"/>
        </w:rPr>
        <w:instrText xml:space="preserve"> HYPERLINK "file:///C:\\Users\\jzosh\\AppData\\Local\\Temp\\2\\arc8631\\tmpE4EA.tmp.htm" \l "fgdcMetadata" \o "Content created in the 9.3.1 FGDC metadata editor, and managed with the USGS MP Metadata Translator tool. Upgrade to ArcGIS Metadata to manage this content here, in the Description tab." </w:instrText>
      </w:r>
      <w:r w:rsidRPr="008B0D91">
        <w:rPr>
          <w:rFonts w:ascii="Verdana" w:eastAsia="Times New Roman" w:hAnsi="Verdana" w:cs="Times New Roman"/>
          <w:b/>
          <w:bCs/>
          <w:color w:val="000020"/>
          <w:sz w:val="23"/>
          <w:szCs w:val="23"/>
          <w:lang w:val="en"/>
        </w:rPr>
        <w:fldChar w:fldCharType="separate"/>
      </w:r>
      <w:r w:rsidRPr="008B0D91">
        <w:rPr>
          <w:rFonts w:ascii="Verdana" w:eastAsia="Times New Roman" w:hAnsi="Verdana" w:cs="Times New Roman"/>
          <w:color w:val="098EA6"/>
          <w:sz w:val="23"/>
          <w:szCs w:val="23"/>
          <w:lang w:val="en"/>
        </w:rPr>
        <w:t>FGDC Metadata (read-only) </w:t>
      </w:r>
      <w:r w:rsidRPr="008B0D91">
        <w:rPr>
          <w:rFonts w:ascii="Arial" w:eastAsia="Times New Roman" w:hAnsi="Arial" w:cs="Arial"/>
          <w:vanish/>
          <w:color w:val="098EA6"/>
          <w:sz w:val="23"/>
          <w:szCs w:val="23"/>
          <w:lang w:val="en"/>
        </w:rPr>
        <w:t>▼</w:t>
      </w:r>
      <w:r w:rsidRPr="008B0D91">
        <w:rPr>
          <w:rFonts w:ascii="Arial" w:eastAsia="Times New Roman" w:hAnsi="Arial" w:cs="Arial"/>
          <w:color w:val="098EA6"/>
          <w:sz w:val="23"/>
          <w:szCs w:val="23"/>
          <w:lang w:val="en"/>
        </w:rPr>
        <w:t>►</w:t>
      </w:r>
      <w:r w:rsidRPr="008B0D91">
        <w:rPr>
          <w:rFonts w:ascii="Verdana" w:eastAsia="Times New Roman" w:hAnsi="Verdana" w:cs="Times New Roman"/>
          <w:b/>
          <w:bCs/>
          <w:color w:val="000020"/>
          <w:sz w:val="23"/>
          <w:szCs w:val="23"/>
          <w:lang w:val="en"/>
        </w:rPr>
        <w:fldChar w:fldCharType="end"/>
      </w:r>
    </w:p>
    <w:bookmarkStart w:id="0" w:name="TopFGDC"/>
    <w:bookmarkEnd w:id="0"/>
    <w:p w14:paraId="449F35AB"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8B0D91">
        <w:rPr>
          <w:rFonts w:ascii="Verdana" w:eastAsia="Times New Roman" w:hAnsi="Verdana" w:cs="Times New Roman"/>
          <w:b/>
          <w:bCs/>
          <w:color w:val="000020"/>
          <w:sz w:val="23"/>
          <w:szCs w:val="23"/>
          <w:lang w:val="en"/>
        </w:rPr>
        <w:fldChar w:fldCharType="begin"/>
      </w:r>
      <w:r w:rsidRPr="008B0D91">
        <w:rPr>
          <w:rFonts w:ascii="Verdana" w:eastAsia="Times New Roman" w:hAnsi="Verdana" w:cs="Times New Roman"/>
          <w:b/>
          <w:bCs/>
          <w:color w:val="000020"/>
          <w:sz w:val="23"/>
          <w:szCs w:val="23"/>
          <w:lang w:val="en"/>
        </w:rPr>
        <w:instrText xml:space="preserve"> HYPERLINK "file:///C:\\Users\\jzosh\\AppData\\Local\\Temp\\2\\arc8631\\tmpE4EA.tmp.htm" \l "ID0EGA" </w:instrText>
      </w:r>
      <w:r w:rsidRPr="008B0D91">
        <w:rPr>
          <w:rFonts w:ascii="Verdana" w:eastAsia="Times New Roman" w:hAnsi="Verdana" w:cs="Times New Roman"/>
          <w:b/>
          <w:bCs/>
          <w:color w:val="000020"/>
          <w:sz w:val="23"/>
          <w:szCs w:val="23"/>
          <w:lang w:val="en"/>
        </w:rPr>
        <w:fldChar w:fldCharType="separate"/>
      </w:r>
      <w:r w:rsidRPr="008B0D91">
        <w:rPr>
          <w:rFonts w:ascii="Verdana" w:eastAsia="Times New Roman" w:hAnsi="Verdana" w:cs="Times New Roman"/>
          <w:b/>
          <w:bCs/>
          <w:color w:val="888888"/>
          <w:sz w:val="23"/>
          <w:szCs w:val="23"/>
          <w:lang w:val="en"/>
        </w:rPr>
        <w:t>Identification</w:t>
      </w:r>
      <w:proofErr w:type="gramStart"/>
      <w:r w:rsidRPr="008B0D91">
        <w:rPr>
          <w:rFonts w:ascii="Verdana" w:eastAsia="Times New Roman" w:hAnsi="Verdana" w:cs="Times New Roman"/>
          <w:b/>
          <w:bCs/>
          <w:color w:val="888888"/>
          <w:sz w:val="23"/>
          <w:szCs w:val="23"/>
          <w:lang w:val="en"/>
        </w:rPr>
        <w:t xml:space="preserve">  </w:t>
      </w:r>
      <w:r w:rsidRPr="008B0D91">
        <w:rPr>
          <w:rFonts w:ascii="Arial" w:eastAsia="Times New Roman" w:hAnsi="Arial" w:cs="Arial"/>
          <w:b/>
          <w:bCs/>
          <w:vanish/>
          <w:color w:val="888888"/>
          <w:sz w:val="23"/>
          <w:szCs w:val="23"/>
          <w:lang w:val="en"/>
        </w:rPr>
        <w:t>▼</w:t>
      </w:r>
      <w:proofErr w:type="gramEnd"/>
      <w:r w:rsidRPr="008B0D91">
        <w:rPr>
          <w:rFonts w:ascii="Arial" w:eastAsia="Times New Roman" w:hAnsi="Arial" w:cs="Arial"/>
          <w:b/>
          <w:bCs/>
          <w:color w:val="888888"/>
          <w:sz w:val="23"/>
          <w:szCs w:val="23"/>
          <w:lang w:val="en"/>
        </w:rPr>
        <w:t>►</w:t>
      </w:r>
      <w:r w:rsidRPr="008B0D91">
        <w:rPr>
          <w:rFonts w:ascii="Verdana" w:eastAsia="Times New Roman" w:hAnsi="Verdana" w:cs="Times New Roman"/>
          <w:b/>
          <w:bCs/>
          <w:color w:val="000020"/>
          <w:sz w:val="23"/>
          <w:szCs w:val="23"/>
          <w:lang w:val="en"/>
        </w:rPr>
        <w:fldChar w:fldCharType="end"/>
      </w:r>
    </w:p>
    <w:p w14:paraId="2ADABC9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Citation</w:t>
      </w:r>
      <w:r w:rsidRPr="008B0D91">
        <w:rPr>
          <w:rFonts w:ascii="Verdana" w:eastAsia="Times New Roman" w:hAnsi="Verdana" w:cs="Times New Roman"/>
          <w:color w:val="000020"/>
          <w:sz w:val="19"/>
          <w:szCs w:val="19"/>
          <w:lang w:val="en"/>
        </w:rPr>
        <w:t xml:space="preserve"> </w:t>
      </w:r>
    </w:p>
    <w:p w14:paraId="24827E32"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Citation Information</w:t>
      </w:r>
      <w:r w:rsidRPr="008B0D91">
        <w:rPr>
          <w:rFonts w:ascii="Verdana" w:eastAsia="Times New Roman" w:hAnsi="Verdana" w:cs="Times New Roman"/>
          <w:color w:val="000020"/>
          <w:sz w:val="19"/>
          <w:szCs w:val="19"/>
          <w:lang w:val="en"/>
        </w:rPr>
        <w:t xml:space="preserve"> </w:t>
      </w:r>
    </w:p>
    <w:p w14:paraId="3D300F9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Originator</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77D3F6D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Publication Date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highlight w:val="cyan"/>
          <w:lang w:val="en"/>
        </w:rPr>
        <w:t>2020-02-04</w:t>
      </w:r>
      <w:r w:rsidRPr="008B0D91">
        <w:rPr>
          <w:rFonts w:ascii="Verdana" w:eastAsia="Times New Roman" w:hAnsi="Verdana" w:cs="Times New Roman"/>
          <w:color w:val="000020"/>
          <w:sz w:val="19"/>
          <w:szCs w:val="19"/>
          <w:highlight w:val="cyan"/>
          <w:lang w:val="en"/>
        </w:rPr>
        <w:t xml:space="preserve"> </w:t>
      </w:r>
    </w:p>
    <w:p w14:paraId="19B26DA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Title</w:t>
      </w:r>
      <w:r w:rsidRPr="008B0D91">
        <w:rPr>
          <w:rFonts w:ascii="Verdana" w:eastAsia="Times New Roman" w:hAnsi="Verdana" w:cs="Times New Roman"/>
          <w:color w:val="000020"/>
          <w:sz w:val="19"/>
          <w:szCs w:val="19"/>
          <w:lang w:val="en"/>
        </w:rPr>
        <w:t xml:space="preserve"> </w:t>
      </w:r>
    </w:p>
    <w:p w14:paraId="6D2572C3"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 xml:space="preserve">John H. Chafee Coastal Barrier Resources System Comprehensively Revised Boundaries (Proposed) – Units M06, M06P, M11, M12, M12P, SC-09P </w:t>
      </w:r>
    </w:p>
    <w:p w14:paraId="50B08D89"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Publication Information</w:t>
      </w:r>
      <w:r w:rsidRPr="008B0D91">
        <w:rPr>
          <w:rFonts w:ascii="Verdana" w:eastAsia="Times New Roman" w:hAnsi="Verdana" w:cs="Times New Roman"/>
          <w:color w:val="000020"/>
          <w:sz w:val="19"/>
          <w:szCs w:val="19"/>
          <w:lang w:val="en"/>
        </w:rPr>
        <w:t xml:space="preserve"> </w:t>
      </w:r>
    </w:p>
    <w:p w14:paraId="2032B3C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Publication Place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Falls Church, VA</w:t>
      </w:r>
      <w:r w:rsidRPr="008B0D91">
        <w:rPr>
          <w:rFonts w:ascii="Verdana" w:eastAsia="Times New Roman" w:hAnsi="Verdana" w:cs="Times New Roman"/>
          <w:color w:val="000020"/>
          <w:sz w:val="19"/>
          <w:szCs w:val="19"/>
          <w:lang w:val="en"/>
        </w:rPr>
        <w:t xml:space="preserve"> </w:t>
      </w:r>
    </w:p>
    <w:p w14:paraId="5427F8E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Publisher</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p>
    <w:p w14:paraId="1C8418A0"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Online Linkage</w:t>
      </w:r>
      <w:r w:rsidRPr="008B0D91">
        <w:rPr>
          <w:rFonts w:ascii="Verdana" w:eastAsia="Times New Roman" w:hAnsi="Verdana" w:cs="Times New Roman"/>
          <w:color w:val="000020"/>
          <w:sz w:val="19"/>
          <w:szCs w:val="19"/>
          <w:lang w:val="en"/>
        </w:rPr>
        <w:t> </w:t>
      </w:r>
      <w:hyperlink r:id="rId4" w:tgtFrame="viewer" w:history="1">
        <w:r w:rsidRPr="008B0D91">
          <w:rPr>
            <w:rFonts w:ascii="Verdana" w:eastAsia="Times New Roman" w:hAnsi="Verdana" w:cs="Times New Roman"/>
            <w:color w:val="999999"/>
            <w:sz w:val="19"/>
            <w:szCs w:val="19"/>
            <w:lang w:val="en"/>
          </w:rPr>
          <w:t>http://www.fws.gov/cbra</w:t>
        </w:r>
      </w:hyperlink>
      <w:r w:rsidRPr="008B0D91">
        <w:rPr>
          <w:rFonts w:ascii="Verdana" w:eastAsia="Times New Roman" w:hAnsi="Verdana" w:cs="Times New Roman"/>
          <w:color w:val="000020"/>
          <w:sz w:val="19"/>
          <w:szCs w:val="19"/>
          <w:lang w:val="en"/>
        </w:rPr>
        <w:t xml:space="preserve"> </w:t>
      </w:r>
    </w:p>
    <w:p w14:paraId="12B164C8"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Online Linkage</w:t>
      </w:r>
      <w:r w:rsidRPr="008B0D91">
        <w:rPr>
          <w:rFonts w:ascii="Verdana" w:eastAsia="Times New Roman" w:hAnsi="Verdana" w:cs="Times New Roman"/>
          <w:color w:val="000020"/>
          <w:sz w:val="19"/>
          <w:szCs w:val="19"/>
          <w:lang w:val="en"/>
        </w:rPr>
        <w:t> </w:t>
      </w:r>
      <w:hyperlink r:id="rId5" w:tgtFrame="viewer" w:history="1">
        <w:r w:rsidRPr="008B0D91">
          <w:rPr>
            <w:rFonts w:ascii="Verdana" w:eastAsia="Times New Roman" w:hAnsi="Verdana" w:cs="Times New Roman"/>
            <w:color w:val="999999"/>
            <w:sz w:val="19"/>
            <w:szCs w:val="19"/>
            <w:lang w:val="en"/>
          </w:rPr>
          <w:t>https://www.fws.gov/cbra/maps/draft-maps.html</w:t>
        </w:r>
      </w:hyperlink>
    </w:p>
    <w:p w14:paraId="3A73F80A"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0DFF77FE"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Description</w:t>
      </w:r>
      <w:r w:rsidRPr="008B0D91">
        <w:rPr>
          <w:rFonts w:ascii="Verdana" w:eastAsia="Times New Roman" w:hAnsi="Verdana" w:cs="Times New Roman"/>
          <w:color w:val="000020"/>
          <w:sz w:val="19"/>
          <w:szCs w:val="19"/>
          <w:lang w:val="en"/>
        </w:rPr>
        <w:t xml:space="preserve"> </w:t>
      </w:r>
    </w:p>
    <w:p w14:paraId="1CAB156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Abstract</w:t>
      </w:r>
      <w:r w:rsidRPr="008B0D91">
        <w:rPr>
          <w:rFonts w:ascii="Verdana" w:eastAsia="Times New Roman" w:hAnsi="Verdana" w:cs="Times New Roman"/>
          <w:color w:val="000020"/>
          <w:sz w:val="19"/>
          <w:szCs w:val="19"/>
          <w:lang w:val="en"/>
        </w:rPr>
        <w:t xml:space="preserve"> </w:t>
      </w:r>
    </w:p>
    <w:p w14:paraId="6A5FF65D" w14:textId="259D3E09"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This data set was created by the U.S. Fish and Wildlife Service (Service) through the comprehensive remapping of </w:t>
      </w:r>
      <w:del w:id="1" w:author="Wright, Dana K" w:date="2020-02-13T13:27:00Z">
        <w:r w:rsidRPr="008B0D91" w:rsidDel="00335ED2">
          <w:rPr>
            <w:rFonts w:ascii="Verdana" w:eastAsia="Times New Roman" w:hAnsi="Verdana" w:cs="Courier New"/>
            <w:color w:val="999999"/>
            <w:sz w:val="19"/>
            <w:szCs w:val="19"/>
            <w:highlight w:val="yellow"/>
            <w:lang w:val="en"/>
          </w:rPr>
          <w:delText>4</w:delText>
        </w:r>
        <w:r w:rsidRPr="008B0D91" w:rsidDel="00335ED2">
          <w:rPr>
            <w:rFonts w:ascii="Verdana" w:eastAsia="Times New Roman" w:hAnsi="Verdana" w:cs="Courier New"/>
            <w:color w:val="999999"/>
            <w:sz w:val="19"/>
            <w:szCs w:val="19"/>
            <w:lang w:val="en"/>
          </w:rPr>
          <w:delText xml:space="preserve"> </w:delText>
        </w:r>
      </w:del>
      <w:ins w:id="2" w:author="Wright, Dana K" w:date="2020-02-13T13:27:00Z">
        <w:r w:rsidR="00335ED2">
          <w:rPr>
            <w:rFonts w:ascii="Verdana" w:eastAsia="Times New Roman" w:hAnsi="Verdana" w:cs="Courier New"/>
            <w:color w:val="999999"/>
            <w:sz w:val="19"/>
            <w:szCs w:val="19"/>
            <w:lang w:val="en"/>
          </w:rPr>
          <w:t>four</w:t>
        </w:r>
        <w:r w:rsidR="00335ED2" w:rsidRPr="008B0D91">
          <w:rPr>
            <w:rFonts w:ascii="Verdana" w:eastAsia="Times New Roman" w:hAnsi="Verdana" w:cs="Courier New"/>
            <w:color w:val="999999"/>
            <w:sz w:val="19"/>
            <w:szCs w:val="19"/>
            <w:lang w:val="en"/>
          </w:rPr>
          <w:t xml:space="preserve"> </w:t>
        </w:r>
      </w:ins>
      <w:r w:rsidRPr="008B0D91">
        <w:rPr>
          <w:rFonts w:ascii="Verdana" w:eastAsia="Times New Roman" w:hAnsi="Verdana" w:cs="Courier New"/>
          <w:color w:val="999999"/>
          <w:sz w:val="19"/>
          <w:szCs w:val="19"/>
          <w:lang w:val="en"/>
        </w:rPr>
        <w:t xml:space="preserve">existing and </w:t>
      </w:r>
      <w:del w:id="3" w:author="Wright, Dana K" w:date="2020-02-13T13:27:00Z">
        <w:r w:rsidRPr="008B0D91" w:rsidDel="00335ED2">
          <w:rPr>
            <w:rFonts w:ascii="Verdana" w:eastAsia="Times New Roman" w:hAnsi="Verdana" w:cs="Courier New"/>
            <w:color w:val="999999"/>
            <w:sz w:val="19"/>
            <w:szCs w:val="19"/>
            <w:highlight w:val="yellow"/>
            <w:lang w:val="en"/>
          </w:rPr>
          <w:delText>2</w:delText>
        </w:r>
        <w:r w:rsidRPr="008B0D91" w:rsidDel="00335ED2">
          <w:rPr>
            <w:rFonts w:ascii="Verdana" w:eastAsia="Times New Roman" w:hAnsi="Verdana" w:cs="Courier New"/>
            <w:color w:val="999999"/>
            <w:sz w:val="19"/>
            <w:szCs w:val="19"/>
            <w:lang w:val="en"/>
          </w:rPr>
          <w:delText xml:space="preserve"> </w:delText>
        </w:r>
      </w:del>
      <w:ins w:id="4" w:author="Wright, Dana K" w:date="2020-02-13T13:27:00Z">
        <w:r w:rsidR="00335ED2">
          <w:rPr>
            <w:rFonts w:ascii="Verdana" w:eastAsia="Times New Roman" w:hAnsi="Verdana" w:cs="Courier New"/>
            <w:color w:val="999999"/>
            <w:sz w:val="19"/>
            <w:szCs w:val="19"/>
            <w:lang w:val="en"/>
          </w:rPr>
          <w:t>two</w:t>
        </w:r>
        <w:r w:rsidR="00335ED2" w:rsidRPr="008B0D91">
          <w:rPr>
            <w:rFonts w:ascii="Verdana" w:eastAsia="Times New Roman" w:hAnsi="Verdana" w:cs="Courier New"/>
            <w:color w:val="999999"/>
            <w:sz w:val="19"/>
            <w:szCs w:val="19"/>
            <w:lang w:val="en"/>
          </w:rPr>
          <w:t xml:space="preserve"> </w:t>
        </w:r>
      </w:ins>
      <w:r w:rsidRPr="008B0D91">
        <w:rPr>
          <w:rFonts w:ascii="Verdana" w:eastAsia="Times New Roman" w:hAnsi="Verdana" w:cs="Courier New"/>
          <w:color w:val="999999"/>
          <w:sz w:val="19"/>
          <w:szCs w:val="19"/>
          <w:lang w:val="en"/>
        </w:rPr>
        <w:t>proposed John H. Chafee Coastal Barrier Resources System (CBRS) units in</w:t>
      </w:r>
      <w:ins w:id="5" w:author="Wright, Dana K" w:date="2020-02-13T13:27:00Z">
        <w:r w:rsidR="00335ED2">
          <w:rPr>
            <w:rFonts w:ascii="Verdana" w:eastAsia="Times New Roman" w:hAnsi="Verdana" w:cs="Courier New"/>
            <w:color w:val="999999"/>
            <w:sz w:val="19"/>
            <w:szCs w:val="19"/>
            <w:lang w:val="en"/>
          </w:rPr>
          <w:t xml:space="preserve"> Beaufort and Charleston Counties,</w:t>
        </w:r>
      </w:ins>
      <w:r w:rsidRPr="008B0D91">
        <w:rPr>
          <w:rFonts w:ascii="Verdana" w:eastAsia="Times New Roman" w:hAnsi="Verdana" w:cs="Courier New"/>
          <w:color w:val="999999"/>
          <w:sz w:val="19"/>
          <w:szCs w:val="19"/>
          <w:lang w:val="en"/>
        </w:rPr>
        <w:t xml:space="preserve"> </w:t>
      </w:r>
      <w:r w:rsidRPr="008B0D91">
        <w:rPr>
          <w:rFonts w:ascii="Verdana" w:eastAsia="Times New Roman" w:hAnsi="Verdana" w:cs="Courier New"/>
          <w:color w:val="999999"/>
          <w:sz w:val="19"/>
          <w:szCs w:val="19"/>
          <w:highlight w:val="yellow"/>
          <w:lang w:val="en"/>
        </w:rPr>
        <w:t xml:space="preserve">South Carolina </w:t>
      </w:r>
      <w:r w:rsidRPr="008B0D91">
        <w:rPr>
          <w:rFonts w:ascii="Verdana" w:eastAsia="Times New Roman" w:hAnsi="Verdana" w:cs="Courier New"/>
          <w:color w:val="999999"/>
          <w:sz w:val="19"/>
          <w:szCs w:val="19"/>
          <w:lang w:val="en"/>
        </w:rPr>
        <w:t xml:space="preserve">as directed by Section 4 of the 2006 Coastal Barrier Resources Reauthorization Act (CBRRA) (Pub. L. 109-226) to show proposed boundary changes to the CBRS for public review. The boundaries depicted in this data set are NOT the current boundaries of the CBRS. The current official CBRS maps are available at: https://www.fws.gov/cbra/maps/index.html. The locations of the proposed CBRS boundaries are relative to features on the base map(s) and are most reliable when paired with the base map image(s) that they were digitized to. The base map imagery that was used was produced by the U.S. Department of Agriculture (USDA) National Agriculture Imagery Program (NAIP) (SC: 2017). The Service makes no claim regarding the proposed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w:t>
      </w:r>
      <w:del w:id="6" w:author="Wright, Dana K" w:date="2020-02-13T13:30:00Z">
        <w:r w:rsidRPr="008B0D91" w:rsidDel="00335ED2">
          <w:rPr>
            <w:rFonts w:ascii="Verdana" w:eastAsia="Times New Roman" w:hAnsi="Verdana" w:cs="Courier New"/>
            <w:color w:val="999999"/>
            <w:sz w:val="19"/>
            <w:szCs w:val="19"/>
            <w:lang w:val="en"/>
          </w:rPr>
          <w:delText xml:space="preserve"> </w:delText>
        </w:r>
      </w:del>
      <w:r w:rsidRPr="008B0D91">
        <w:rPr>
          <w:rFonts w:ascii="Verdana" w:eastAsia="Times New Roman" w:hAnsi="Verdana" w:cs="Courier New"/>
          <w:color w:val="999999"/>
          <w:sz w:val="19"/>
          <w:szCs w:val="19"/>
          <w:lang w:val="en"/>
        </w:rPr>
        <w:t>The data set complies with the National Spatial Data Infrastructure and other standards established by the Federal Geographic Data Committee.</w:t>
      </w:r>
    </w:p>
    <w:p w14:paraId="7E7B3C9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Purpose</w:t>
      </w:r>
      <w:r w:rsidRPr="008B0D91">
        <w:rPr>
          <w:rFonts w:ascii="Verdana" w:eastAsia="Times New Roman" w:hAnsi="Verdana" w:cs="Times New Roman"/>
          <w:color w:val="000020"/>
          <w:sz w:val="19"/>
          <w:szCs w:val="19"/>
          <w:lang w:val="en"/>
        </w:rPr>
        <w:t xml:space="preserve"> </w:t>
      </w:r>
    </w:p>
    <w:p w14:paraId="58D0D296" w14:textId="0C37C1CD"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This data set was created to provide local users with the Service's proposed boundaries for </w:t>
      </w:r>
      <w:del w:id="7" w:author="Wright, Dana K" w:date="2020-02-13T13:28:00Z">
        <w:r w:rsidRPr="008B0D91" w:rsidDel="00335ED2">
          <w:rPr>
            <w:rFonts w:ascii="Verdana" w:eastAsia="Times New Roman" w:hAnsi="Verdana" w:cs="Courier New"/>
            <w:color w:val="999999"/>
            <w:sz w:val="19"/>
            <w:szCs w:val="19"/>
            <w:highlight w:val="yellow"/>
            <w:lang w:val="en"/>
          </w:rPr>
          <w:delText>6</w:delText>
        </w:r>
        <w:r w:rsidRPr="008B0D91" w:rsidDel="00335ED2">
          <w:rPr>
            <w:rFonts w:ascii="Verdana" w:eastAsia="Times New Roman" w:hAnsi="Verdana" w:cs="Courier New"/>
            <w:color w:val="999999"/>
            <w:sz w:val="19"/>
            <w:szCs w:val="19"/>
            <w:lang w:val="en"/>
          </w:rPr>
          <w:delText xml:space="preserve"> </w:delText>
        </w:r>
      </w:del>
      <w:ins w:id="8" w:author="Wright, Dana K" w:date="2020-02-13T13:28:00Z">
        <w:r w:rsidR="00335ED2">
          <w:rPr>
            <w:rFonts w:ascii="Verdana" w:eastAsia="Times New Roman" w:hAnsi="Verdana" w:cs="Courier New"/>
            <w:color w:val="999999"/>
            <w:sz w:val="19"/>
            <w:szCs w:val="19"/>
            <w:lang w:val="en"/>
          </w:rPr>
          <w:t>six</w:t>
        </w:r>
        <w:r w:rsidR="00335ED2" w:rsidRPr="008B0D91">
          <w:rPr>
            <w:rFonts w:ascii="Verdana" w:eastAsia="Times New Roman" w:hAnsi="Verdana" w:cs="Courier New"/>
            <w:color w:val="999999"/>
            <w:sz w:val="19"/>
            <w:szCs w:val="19"/>
            <w:lang w:val="en"/>
          </w:rPr>
          <w:t xml:space="preserve"> </w:t>
        </w:r>
      </w:ins>
      <w:r w:rsidRPr="008B0D91">
        <w:rPr>
          <w:rFonts w:ascii="Verdana" w:eastAsia="Times New Roman" w:hAnsi="Verdana" w:cs="Courier New"/>
          <w:color w:val="999999"/>
          <w:sz w:val="19"/>
          <w:szCs w:val="19"/>
          <w:lang w:val="en"/>
        </w:rPr>
        <w:t xml:space="preserve">CBRS units in </w:t>
      </w:r>
      <w:r w:rsidRPr="008B0D91">
        <w:rPr>
          <w:rFonts w:ascii="Verdana" w:eastAsia="Times New Roman" w:hAnsi="Verdana" w:cs="Courier New"/>
          <w:color w:val="999999"/>
          <w:sz w:val="19"/>
          <w:szCs w:val="19"/>
          <w:highlight w:val="yellow"/>
          <w:lang w:val="en"/>
        </w:rPr>
        <w:t>South Carolina</w:t>
      </w:r>
      <w:r w:rsidRPr="008B0D91">
        <w:rPr>
          <w:rFonts w:ascii="Verdana" w:eastAsia="Times New Roman" w:hAnsi="Verdana" w:cs="Courier New"/>
          <w:color w:val="999999"/>
          <w:sz w:val="19"/>
          <w:szCs w:val="19"/>
          <w:lang w:val="en"/>
        </w:rPr>
        <w:t xml:space="preserve">. </w:t>
      </w:r>
    </w:p>
    <w:p w14:paraId="5E2B9B08"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Time Period of Content</w:t>
      </w:r>
      <w:r w:rsidRPr="008B0D91">
        <w:rPr>
          <w:rFonts w:ascii="Verdana" w:eastAsia="Times New Roman" w:hAnsi="Verdana" w:cs="Times New Roman"/>
          <w:color w:val="000020"/>
          <w:sz w:val="19"/>
          <w:szCs w:val="19"/>
          <w:lang w:val="en"/>
        </w:rPr>
        <w:t xml:space="preserve"> </w:t>
      </w:r>
    </w:p>
    <w:p w14:paraId="49E77A3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Time Period Information</w:t>
      </w:r>
      <w:r w:rsidRPr="008B0D91">
        <w:rPr>
          <w:rFonts w:ascii="Verdana" w:eastAsia="Times New Roman" w:hAnsi="Verdana" w:cs="Times New Roman"/>
          <w:color w:val="000020"/>
          <w:sz w:val="19"/>
          <w:szCs w:val="19"/>
          <w:lang w:val="en"/>
        </w:rPr>
        <w:t xml:space="preserve"> </w:t>
      </w:r>
    </w:p>
    <w:p w14:paraId="50496B6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Single Date/Time</w:t>
      </w:r>
      <w:r w:rsidRPr="008B0D91">
        <w:rPr>
          <w:rFonts w:ascii="Verdana" w:eastAsia="Times New Roman" w:hAnsi="Verdana" w:cs="Times New Roman"/>
          <w:color w:val="000020"/>
          <w:sz w:val="19"/>
          <w:szCs w:val="19"/>
          <w:lang w:val="en"/>
        </w:rPr>
        <w:t xml:space="preserve"> </w:t>
      </w:r>
    </w:p>
    <w:p w14:paraId="2BAAF25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Calendar Date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highlight w:val="cyan"/>
          <w:lang w:val="en"/>
        </w:rPr>
        <w:t>2020-02-04</w:t>
      </w:r>
    </w:p>
    <w:p w14:paraId="581FC0DB"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Currentness</w:t>
      </w:r>
      <w:proofErr w:type="spellEnd"/>
      <w:r w:rsidRPr="008B0D91">
        <w:rPr>
          <w:rFonts w:ascii="Verdana" w:eastAsia="Times New Roman" w:hAnsi="Verdana" w:cs="Times New Roman"/>
          <w:smallCaps/>
          <w:color w:val="666666"/>
          <w:sz w:val="17"/>
          <w:szCs w:val="17"/>
          <w:lang w:val="en"/>
        </w:rPr>
        <w:t xml:space="preserve"> Reference</w:t>
      </w:r>
      <w:r w:rsidRPr="008B0D91">
        <w:rPr>
          <w:rFonts w:ascii="Verdana" w:eastAsia="Times New Roman" w:hAnsi="Verdana" w:cs="Times New Roman"/>
          <w:color w:val="000020"/>
          <w:sz w:val="19"/>
          <w:szCs w:val="19"/>
          <w:lang w:val="en"/>
        </w:rPr>
        <w:t xml:space="preserve"> </w:t>
      </w:r>
    </w:p>
    <w:p w14:paraId="553675D0"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Publication date</w:t>
      </w:r>
    </w:p>
    <w:p w14:paraId="255287C1" w14:textId="77777777" w:rsidR="008B0D91" w:rsidRPr="008B0D91" w:rsidRDefault="008B0D91" w:rsidP="008B0D91">
      <w:pPr>
        <w:spacing w:after="0" w:line="240" w:lineRule="auto"/>
        <w:ind w:left="1536"/>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Status</w:t>
      </w:r>
      <w:r w:rsidRPr="008B0D91">
        <w:rPr>
          <w:rFonts w:ascii="Verdana" w:eastAsia="Times New Roman" w:hAnsi="Verdana" w:cs="Times New Roman"/>
          <w:color w:val="000020"/>
          <w:sz w:val="19"/>
          <w:szCs w:val="19"/>
          <w:lang w:val="en"/>
        </w:rPr>
        <w:t xml:space="preserve"> </w:t>
      </w:r>
    </w:p>
    <w:p w14:paraId="6A2EACC2"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Progress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Complete</w:t>
      </w:r>
      <w:r w:rsidRPr="008B0D91">
        <w:rPr>
          <w:rFonts w:ascii="Verdana" w:eastAsia="Times New Roman" w:hAnsi="Verdana" w:cs="Times New Roman"/>
          <w:color w:val="000020"/>
          <w:sz w:val="19"/>
          <w:szCs w:val="19"/>
          <w:lang w:val="en"/>
        </w:rPr>
        <w:t xml:space="preserve"> </w:t>
      </w:r>
    </w:p>
    <w:p w14:paraId="1BA690C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Maintenance and Update Frequency</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As Needed</w:t>
      </w:r>
    </w:p>
    <w:p w14:paraId="600CF743"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C769E6D" w14:textId="77777777" w:rsidR="008B0D91" w:rsidRPr="008B0D91" w:rsidRDefault="008B0D91" w:rsidP="008B0D91">
      <w:pPr>
        <w:spacing w:after="0" w:line="240" w:lineRule="auto"/>
        <w:ind w:left="1680"/>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Spatial Domain</w:t>
      </w:r>
      <w:r w:rsidRPr="008B0D91">
        <w:rPr>
          <w:rFonts w:ascii="Verdana" w:eastAsia="Times New Roman" w:hAnsi="Verdana" w:cs="Times New Roman"/>
          <w:color w:val="000020"/>
          <w:sz w:val="19"/>
          <w:szCs w:val="19"/>
          <w:lang w:val="en"/>
        </w:rPr>
        <w:t xml:space="preserve"> </w:t>
      </w:r>
    </w:p>
    <w:p w14:paraId="1DA8BAA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Bounding Coordinates</w:t>
      </w:r>
      <w:r w:rsidRPr="008B0D91">
        <w:rPr>
          <w:rFonts w:ascii="Verdana" w:eastAsia="Times New Roman" w:hAnsi="Verdana" w:cs="Times New Roman"/>
          <w:color w:val="000020"/>
          <w:sz w:val="19"/>
          <w:szCs w:val="19"/>
          <w:lang w:val="en"/>
        </w:rPr>
        <w:t xml:space="preserve"> </w:t>
      </w:r>
    </w:p>
    <w:p w14:paraId="6D0E5B15"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West Bounding Coordinate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-80.653990</w:t>
      </w:r>
      <w:r w:rsidRPr="008B0D91">
        <w:rPr>
          <w:rFonts w:ascii="Verdana" w:eastAsia="Times New Roman" w:hAnsi="Verdana" w:cs="Times New Roman"/>
          <w:color w:val="000020"/>
          <w:sz w:val="19"/>
          <w:szCs w:val="19"/>
          <w:lang w:val="en"/>
        </w:rPr>
        <w:t xml:space="preserve"> </w:t>
      </w:r>
    </w:p>
    <w:p w14:paraId="5AC9257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East Bounding Coordinate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-79.842164</w:t>
      </w:r>
      <w:r w:rsidRPr="008B0D91">
        <w:rPr>
          <w:rFonts w:ascii="Verdana" w:eastAsia="Times New Roman" w:hAnsi="Verdana" w:cs="Times New Roman"/>
          <w:color w:val="000020"/>
          <w:sz w:val="19"/>
          <w:szCs w:val="19"/>
          <w:lang w:val="en"/>
        </w:rPr>
        <w:t xml:space="preserve"> </w:t>
      </w:r>
    </w:p>
    <w:p w14:paraId="71AF5BB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North Bounding Coordinate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32.759006</w:t>
      </w:r>
      <w:r w:rsidRPr="008B0D91">
        <w:rPr>
          <w:rFonts w:ascii="Verdana" w:eastAsia="Times New Roman" w:hAnsi="Verdana" w:cs="Times New Roman"/>
          <w:color w:val="000020"/>
          <w:sz w:val="19"/>
          <w:szCs w:val="19"/>
          <w:lang w:val="en"/>
        </w:rPr>
        <w:t xml:space="preserve"> </w:t>
      </w:r>
    </w:p>
    <w:p w14:paraId="6F5E3D4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South Bounding Coordinate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32.232023</w:t>
      </w:r>
    </w:p>
    <w:p w14:paraId="0D61462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7CC0D2B" w14:textId="77777777" w:rsidR="008B0D91" w:rsidRPr="008B0D91" w:rsidRDefault="008B0D91" w:rsidP="008B0D91">
      <w:pPr>
        <w:spacing w:after="0" w:line="240" w:lineRule="auto"/>
        <w:ind w:left="182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Keywords</w:t>
      </w:r>
      <w:r w:rsidRPr="008B0D91">
        <w:rPr>
          <w:rFonts w:ascii="Verdana" w:eastAsia="Times New Roman" w:hAnsi="Verdana" w:cs="Times New Roman"/>
          <w:color w:val="000020"/>
          <w:sz w:val="19"/>
          <w:szCs w:val="19"/>
          <w:lang w:val="en"/>
        </w:rPr>
        <w:t xml:space="preserve"> </w:t>
      </w:r>
    </w:p>
    <w:p w14:paraId="010AC1A2"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w:t>
      </w:r>
      <w:r w:rsidRPr="008B0D91">
        <w:rPr>
          <w:rFonts w:ascii="Verdana" w:eastAsia="Times New Roman" w:hAnsi="Verdana" w:cs="Times New Roman"/>
          <w:color w:val="000020"/>
          <w:sz w:val="19"/>
          <w:szCs w:val="19"/>
          <w:lang w:val="en"/>
        </w:rPr>
        <w:t xml:space="preserve"> </w:t>
      </w:r>
    </w:p>
    <w:p w14:paraId="14B3034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 Thesaurus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User</w:t>
      </w:r>
      <w:r w:rsidRPr="008B0D91">
        <w:rPr>
          <w:rFonts w:ascii="Verdana" w:eastAsia="Times New Roman" w:hAnsi="Verdana" w:cs="Times New Roman"/>
          <w:color w:val="000020"/>
          <w:sz w:val="19"/>
          <w:szCs w:val="19"/>
          <w:lang w:val="en"/>
        </w:rPr>
        <w:t xml:space="preserve"> </w:t>
      </w:r>
    </w:p>
    <w:p w14:paraId="329065D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CBIA</w:t>
      </w:r>
      <w:r w:rsidRPr="008B0D91">
        <w:rPr>
          <w:rFonts w:ascii="Verdana" w:eastAsia="Times New Roman" w:hAnsi="Verdana" w:cs="Times New Roman"/>
          <w:color w:val="000020"/>
          <w:sz w:val="19"/>
          <w:szCs w:val="19"/>
          <w:lang w:val="en"/>
        </w:rPr>
        <w:t xml:space="preserve"> </w:t>
      </w:r>
    </w:p>
    <w:p w14:paraId="68A012A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CBRA</w:t>
      </w:r>
      <w:r w:rsidRPr="008B0D91">
        <w:rPr>
          <w:rFonts w:ascii="Verdana" w:eastAsia="Times New Roman" w:hAnsi="Verdana" w:cs="Times New Roman"/>
          <w:color w:val="000020"/>
          <w:sz w:val="19"/>
          <w:szCs w:val="19"/>
          <w:lang w:val="en"/>
        </w:rPr>
        <w:t xml:space="preserve"> </w:t>
      </w:r>
    </w:p>
    <w:p w14:paraId="5FF7960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CBRS</w:t>
      </w:r>
      <w:r w:rsidRPr="008B0D91">
        <w:rPr>
          <w:rFonts w:ascii="Verdana" w:eastAsia="Times New Roman" w:hAnsi="Verdana" w:cs="Times New Roman"/>
          <w:color w:val="000020"/>
          <w:sz w:val="19"/>
          <w:szCs w:val="19"/>
          <w:lang w:val="en"/>
        </w:rPr>
        <w:t xml:space="preserve"> </w:t>
      </w:r>
    </w:p>
    <w:p w14:paraId="38442D9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CBRS Unit</w:t>
      </w:r>
      <w:r w:rsidRPr="008B0D91">
        <w:rPr>
          <w:rFonts w:ascii="Verdana" w:eastAsia="Times New Roman" w:hAnsi="Verdana" w:cs="Times New Roman"/>
          <w:color w:val="000020"/>
          <w:sz w:val="19"/>
          <w:szCs w:val="19"/>
          <w:lang w:val="en"/>
        </w:rPr>
        <w:t xml:space="preserve"> </w:t>
      </w:r>
    </w:p>
    <w:p w14:paraId="2A94DA0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lastRenderedPageBreak/>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Coastal Barrier</w:t>
      </w:r>
      <w:r w:rsidRPr="008B0D91">
        <w:rPr>
          <w:rFonts w:ascii="Verdana" w:eastAsia="Times New Roman" w:hAnsi="Verdana" w:cs="Times New Roman"/>
          <w:color w:val="000020"/>
          <w:sz w:val="19"/>
          <w:szCs w:val="19"/>
          <w:lang w:val="en"/>
        </w:rPr>
        <w:t xml:space="preserve"> </w:t>
      </w:r>
    </w:p>
    <w:p w14:paraId="2B7D544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Coastal Barrier Improvement Act</w:t>
      </w:r>
      <w:r w:rsidRPr="008B0D91">
        <w:rPr>
          <w:rFonts w:ascii="Verdana" w:eastAsia="Times New Roman" w:hAnsi="Verdana" w:cs="Times New Roman"/>
          <w:color w:val="000020"/>
          <w:sz w:val="19"/>
          <w:szCs w:val="19"/>
          <w:lang w:val="en"/>
        </w:rPr>
        <w:t xml:space="preserve"> </w:t>
      </w:r>
    </w:p>
    <w:p w14:paraId="0215F1F2"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Coastal Barrier Resources Act</w:t>
      </w:r>
      <w:r w:rsidRPr="008B0D91">
        <w:rPr>
          <w:rFonts w:ascii="Verdana" w:eastAsia="Times New Roman" w:hAnsi="Verdana" w:cs="Times New Roman"/>
          <w:color w:val="000020"/>
          <w:sz w:val="19"/>
          <w:szCs w:val="19"/>
          <w:lang w:val="en"/>
        </w:rPr>
        <w:t xml:space="preserve"> </w:t>
      </w:r>
    </w:p>
    <w:p w14:paraId="1EEF8A7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Coastal Barrier Resources System</w:t>
      </w:r>
      <w:r w:rsidRPr="008B0D91">
        <w:rPr>
          <w:rFonts w:ascii="Verdana" w:eastAsia="Times New Roman" w:hAnsi="Verdana" w:cs="Times New Roman"/>
          <w:color w:val="000020"/>
          <w:sz w:val="19"/>
          <w:szCs w:val="19"/>
          <w:lang w:val="en"/>
        </w:rPr>
        <w:t xml:space="preserve"> </w:t>
      </w:r>
    </w:p>
    <w:p w14:paraId="669F978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Flood Insurance Prohibition</w:t>
      </w:r>
      <w:r w:rsidRPr="008B0D91">
        <w:rPr>
          <w:rFonts w:ascii="Verdana" w:eastAsia="Times New Roman" w:hAnsi="Verdana" w:cs="Times New Roman"/>
          <w:color w:val="000020"/>
          <w:sz w:val="19"/>
          <w:szCs w:val="19"/>
          <w:lang w:val="en"/>
        </w:rPr>
        <w:t xml:space="preserve"> </w:t>
      </w:r>
    </w:p>
    <w:p w14:paraId="1384EB8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John H. Chafee</w:t>
      </w:r>
      <w:r w:rsidRPr="008B0D91">
        <w:rPr>
          <w:rFonts w:ascii="Verdana" w:eastAsia="Times New Roman" w:hAnsi="Verdana" w:cs="Times New Roman"/>
          <w:color w:val="000020"/>
          <w:sz w:val="19"/>
          <w:szCs w:val="19"/>
          <w:lang w:val="en"/>
        </w:rPr>
        <w:t xml:space="preserve"> </w:t>
      </w:r>
    </w:p>
    <w:p w14:paraId="6D4CCA4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OPA</w:t>
      </w:r>
      <w:r w:rsidRPr="008B0D91">
        <w:rPr>
          <w:rFonts w:ascii="Verdana" w:eastAsia="Times New Roman" w:hAnsi="Verdana" w:cs="Times New Roman"/>
          <w:color w:val="000020"/>
          <w:sz w:val="19"/>
          <w:szCs w:val="19"/>
          <w:lang w:val="en"/>
        </w:rPr>
        <w:t xml:space="preserve"> </w:t>
      </w:r>
    </w:p>
    <w:p w14:paraId="35F8C1A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Otherwise Protected Area</w:t>
      </w:r>
    </w:p>
    <w:p w14:paraId="232A4F55"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293228AD" w14:textId="77777777" w:rsidR="008B0D91" w:rsidRPr="008B0D91" w:rsidRDefault="008B0D91" w:rsidP="008B0D91">
      <w:pPr>
        <w:spacing w:after="0" w:line="240" w:lineRule="auto"/>
        <w:ind w:left="1536"/>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Place</w:t>
      </w:r>
      <w:r w:rsidRPr="008B0D91">
        <w:rPr>
          <w:rFonts w:ascii="Verdana" w:eastAsia="Times New Roman" w:hAnsi="Verdana" w:cs="Times New Roman"/>
          <w:color w:val="000020"/>
          <w:sz w:val="19"/>
          <w:szCs w:val="19"/>
          <w:lang w:val="en"/>
        </w:rPr>
        <w:t xml:space="preserve"> </w:t>
      </w:r>
    </w:p>
    <w:p w14:paraId="044F428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Place Keyword Thesaurus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None</w:t>
      </w:r>
      <w:r w:rsidRPr="008B0D91">
        <w:rPr>
          <w:rFonts w:ascii="Verdana" w:eastAsia="Times New Roman" w:hAnsi="Verdana" w:cs="Times New Roman"/>
          <w:color w:val="000020"/>
          <w:sz w:val="19"/>
          <w:szCs w:val="19"/>
          <w:lang w:val="en"/>
        </w:rPr>
        <w:t xml:space="preserve"> </w:t>
      </w:r>
    </w:p>
    <w:p w14:paraId="6FB8DC8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Place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South Carolina</w:t>
      </w:r>
    </w:p>
    <w:p w14:paraId="21F242C7"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5F88443" w14:textId="77777777" w:rsidR="008B0D91" w:rsidRPr="008B0D91" w:rsidRDefault="008B0D91" w:rsidP="008B0D91">
      <w:pPr>
        <w:spacing w:after="0" w:line="240" w:lineRule="auto"/>
        <w:ind w:left="196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Access Constraints</w:t>
      </w:r>
      <w:r w:rsidRPr="008B0D91">
        <w:rPr>
          <w:rFonts w:ascii="Verdana" w:eastAsia="Times New Roman" w:hAnsi="Verdana" w:cs="Times New Roman"/>
          <w:color w:val="000020"/>
          <w:sz w:val="19"/>
          <w:szCs w:val="19"/>
          <w:lang w:val="en"/>
        </w:rPr>
        <w:t xml:space="preserve"> </w:t>
      </w:r>
    </w:p>
    <w:p w14:paraId="09F6F27B"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None. Please see 'Distribution Info' for details.</w:t>
      </w:r>
    </w:p>
    <w:p w14:paraId="61C120FD" w14:textId="77777777" w:rsidR="008B0D91" w:rsidRPr="008B0D91" w:rsidRDefault="008B0D91" w:rsidP="008B0D91">
      <w:pPr>
        <w:spacing w:after="0" w:line="240" w:lineRule="auto"/>
        <w:ind w:left="196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Use Constraints</w:t>
      </w:r>
      <w:r w:rsidRPr="008B0D91">
        <w:rPr>
          <w:rFonts w:ascii="Verdana" w:eastAsia="Times New Roman" w:hAnsi="Verdana" w:cs="Times New Roman"/>
          <w:color w:val="000020"/>
          <w:sz w:val="19"/>
          <w:szCs w:val="19"/>
          <w:lang w:val="en"/>
        </w:rPr>
        <w:t xml:space="preserve"> </w:t>
      </w:r>
    </w:p>
    <w:p w14:paraId="491B6E9D"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None. Users are advised to read the data set's metadata thoroughly to understand appropriate use and data limitations.</w:t>
      </w:r>
    </w:p>
    <w:p w14:paraId="3C6F5BAC" w14:textId="77777777" w:rsidR="008B0D91" w:rsidRPr="008B0D91" w:rsidRDefault="008B0D91" w:rsidP="008B0D91">
      <w:pPr>
        <w:spacing w:after="0" w:line="240" w:lineRule="auto"/>
        <w:ind w:left="196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Point of Contact</w:t>
      </w:r>
      <w:r w:rsidRPr="008B0D91">
        <w:rPr>
          <w:rFonts w:ascii="Verdana" w:eastAsia="Times New Roman" w:hAnsi="Verdana" w:cs="Times New Roman"/>
          <w:color w:val="000020"/>
          <w:sz w:val="19"/>
          <w:szCs w:val="19"/>
          <w:lang w:val="en"/>
        </w:rPr>
        <w:t xml:space="preserve"> </w:t>
      </w:r>
    </w:p>
    <w:p w14:paraId="171C98C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Information</w:t>
      </w:r>
      <w:r w:rsidRPr="008B0D91">
        <w:rPr>
          <w:rFonts w:ascii="Verdana" w:eastAsia="Times New Roman" w:hAnsi="Verdana" w:cs="Times New Roman"/>
          <w:color w:val="000020"/>
          <w:sz w:val="19"/>
          <w:szCs w:val="19"/>
          <w:lang w:val="en"/>
        </w:rPr>
        <w:t xml:space="preserve"> </w:t>
      </w:r>
    </w:p>
    <w:p w14:paraId="3F1D9BC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 Primary</w:t>
      </w:r>
      <w:r w:rsidRPr="008B0D91">
        <w:rPr>
          <w:rFonts w:ascii="Verdana" w:eastAsia="Times New Roman" w:hAnsi="Verdana" w:cs="Times New Roman"/>
          <w:color w:val="000020"/>
          <w:sz w:val="19"/>
          <w:szCs w:val="19"/>
          <w:lang w:val="en"/>
        </w:rPr>
        <w:t xml:space="preserve"> </w:t>
      </w:r>
    </w:p>
    <w:p w14:paraId="6DECFAF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3764333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Person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Katie Niemi</w:t>
      </w:r>
    </w:p>
    <w:p w14:paraId="1A0C9C78"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Position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National Coastal Barriers Coordinator</w:t>
      </w:r>
      <w:r w:rsidRPr="008B0D91">
        <w:rPr>
          <w:rFonts w:ascii="Verdana" w:eastAsia="Times New Roman" w:hAnsi="Verdana" w:cs="Times New Roman"/>
          <w:color w:val="000020"/>
          <w:sz w:val="19"/>
          <w:szCs w:val="19"/>
          <w:lang w:val="en"/>
        </w:rPr>
        <w:t xml:space="preserve"> </w:t>
      </w:r>
    </w:p>
    <w:p w14:paraId="70DB6DE0"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Address</w:t>
      </w:r>
      <w:r w:rsidRPr="008B0D91">
        <w:rPr>
          <w:rFonts w:ascii="Verdana" w:eastAsia="Times New Roman" w:hAnsi="Verdana" w:cs="Times New Roman"/>
          <w:color w:val="000020"/>
          <w:sz w:val="19"/>
          <w:szCs w:val="19"/>
          <w:lang w:val="en"/>
        </w:rPr>
        <w:t xml:space="preserve"> </w:t>
      </w:r>
    </w:p>
    <w:p w14:paraId="2D1312C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 Type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mailing and physical address</w:t>
      </w:r>
      <w:r w:rsidRPr="008B0D91">
        <w:rPr>
          <w:rFonts w:ascii="Verdana" w:eastAsia="Times New Roman" w:hAnsi="Verdana" w:cs="Times New Roman"/>
          <w:color w:val="000020"/>
          <w:sz w:val="19"/>
          <w:szCs w:val="19"/>
          <w:lang w:val="en"/>
        </w:rPr>
        <w:t xml:space="preserve"> </w:t>
      </w:r>
    </w:p>
    <w:p w14:paraId="4FC32AA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5275 Leesburg Pike, MS ES</w:t>
      </w:r>
      <w:r w:rsidRPr="008B0D91">
        <w:rPr>
          <w:rFonts w:ascii="Verdana" w:eastAsia="Times New Roman" w:hAnsi="Verdana" w:cs="Times New Roman"/>
          <w:color w:val="000020"/>
          <w:sz w:val="19"/>
          <w:szCs w:val="19"/>
          <w:lang w:val="en"/>
        </w:rPr>
        <w:t xml:space="preserve"> </w:t>
      </w:r>
    </w:p>
    <w:p w14:paraId="0D4795B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 Headquarters</w:t>
      </w:r>
      <w:r w:rsidRPr="008B0D91">
        <w:rPr>
          <w:rFonts w:ascii="Verdana" w:eastAsia="Times New Roman" w:hAnsi="Verdana" w:cs="Times New Roman"/>
          <w:color w:val="000020"/>
          <w:sz w:val="19"/>
          <w:szCs w:val="19"/>
          <w:lang w:val="en"/>
        </w:rPr>
        <w:t xml:space="preserve"> </w:t>
      </w:r>
    </w:p>
    <w:p w14:paraId="0E4779E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City</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Falls Church</w:t>
      </w:r>
      <w:r w:rsidRPr="008B0D91">
        <w:rPr>
          <w:rFonts w:ascii="Verdana" w:eastAsia="Times New Roman" w:hAnsi="Verdana" w:cs="Times New Roman"/>
          <w:color w:val="000020"/>
          <w:sz w:val="19"/>
          <w:szCs w:val="19"/>
          <w:lang w:val="en"/>
        </w:rPr>
        <w:t xml:space="preserve"> </w:t>
      </w:r>
    </w:p>
    <w:p w14:paraId="671C666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State or Province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VA</w:t>
      </w:r>
      <w:r w:rsidRPr="008B0D91">
        <w:rPr>
          <w:rFonts w:ascii="Verdana" w:eastAsia="Times New Roman" w:hAnsi="Verdana" w:cs="Times New Roman"/>
          <w:color w:val="000020"/>
          <w:sz w:val="19"/>
          <w:szCs w:val="19"/>
          <w:lang w:val="en"/>
        </w:rPr>
        <w:t xml:space="preserve"> </w:t>
      </w:r>
    </w:p>
    <w:p w14:paraId="4790CB2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Postal Code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22041</w:t>
      </w:r>
    </w:p>
    <w:p w14:paraId="18CE027E"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2424A28"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Voice Telephone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703-358-2171</w:t>
      </w:r>
      <w:r w:rsidRPr="008B0D91">
        <w:rPr>
          <w:rFonts w:ascii="Verdana" w:eastAsia="Times New Roman" w:hAnsi="Verdana" w:cs="Times New Roman"/>
          <w:color w:val="000020"/>
          <w:sz w:val="19"/>
          <w:szCs w:val="19"/>
          <w:lang w:val="en"/>
        </w:rPr>
        <w:t xml:space="preserve"> </w:t>
      </w:r>
    </w:p>
    <w:p w14:paraId="3423A4B8"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Electronic Mail Address</w:t>
      </w:r>
      <w:r w:rsidRPr="008B0D91">
        <w:rPr>
          <w:rFonts w:ascii="Verdana" w:eastAsia="Times New Roman" w:hAnsi="Verdana" w:cs="Times New Roman"/>
          <w:color w:val="000020"/>
          <w:sz w:val="19"/>
          <w:szCs w:val="19"/>
          <w:lang w:val="en"/>
        </w:rPr>
        <w:t> </w:t>
      </w:r>
      <w:hyperlink r:id="rId6" w:history="1">
        <w:r w:rsidRPr="008B0D91">
          <w:rPr>
            <w:rFonts w:ascii="Verdana" w:eastAsia="Times New Roman" w:hAnsi="Verdana" w:cs="Times New Roman"/>
            <w:color w:val="098EA6"/>
            <w:sz w:val="19"/>
            <w:szCs w:val="19"/>
            <w:lang w:val="en"/>
          </w:rPr>
          <w:t>CBRA@fws.gov</w:t>
        </w:r>
      </w:hyperlink>
    </w:p>
    <w:p w14:paraId="5672E58F"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10DD7A11" w14:textId="77777777" w:rsidR="008B0D91" w:rsidRPr="008B0D91" w:rsidRDefault="008B0D91" w:rsidP="008B0D91">
      <w:pPr>
        <w:spacing w:after="0" w:line="240" w:lineRule="auto"/>
        <w:rPr>
          <w:rFonts w:ascii="Verdana" w:eastAsia="Times New Roman" w:hAnsi="Verdana" w:cs="Times New Roman"/>
          <w:color w:val="000020"/>
          <w:sz w:val="19"/>
          <w:szCs w:val="19"/>
          <w:lang w:val="en"/>
        </w:rPr>
      </w:pPr>
    </w:p>
    <w:p w14:paraId="1BA08CDC" w14:textId="77777777" w:rsidR="008B0D91" w:rsidRPr="008B0D91" w:rsidRDefault="00335ED2" w:rsidP="008B0D91">
      <w:pPr>
        <w:spacing w:after="0" w:line="240" w:lineRule="auto"/>
        <w:rPr>
          <w:rFonts w:ascii="Verdana" w:eastAsia="Times New Roman" w:hAnsi="Verdana" w:cs="Times New Roman"/>
          <w:color w:val="AAAAAA"/>
          <w:sz w:val="19"/>
          <w:szCs w:val="19"/>
          <w:lang w:val="en"/>
        </w:rPr>
      </w:pPr>
      <w:hyperlink r:id="rId7" w:anchor="ID0EGA" w:history="1">
        <w:r w:rsidR="008B0D91" w:rsidRPr="008B0D91">
          <w:rPr>
            <w:rFonts w:ascii="Verdana" w:eastAsia="Times New Roman" w:hAnsi="Verdana" w:cs="Times New Roman"/>
            <w:i/>
            <w:iCs/>
            <w:color w:val="098EA6"/>
            <w:sz w:val="16"/>
            <w:szCs w:val="16"/>
            <w:lang w:val="en"/>
          </w:rPr>
          <w:t>Hide Identification</w:t>
        </w:r>
        <w:proofErr w:type="gramStart"/>
        <w:r w:rsidR="008B0D91" w:rsidRPr="008B0D91">
          <w:rPr>
            <w:rFonts w:ascii="Verdana" w:eastAsia="Times New Roman" w:hAnsi="Verdana" w:cs="Times New Roman"/>
            <w:i/>
            <w:iCs/>
            <w:color w:val="098EA6"/>
            <w:sz w:val="16"/>
            <w:szCs w:val="16"/>
            <w:lang w:val="en"/>
          </w:rPr>
          <w:t>  </w:t>
        </w:r>
        <w:r w:rsidR="008B0D91" w:rsidRPr="008B0D91">
          <w:rPr>
            <w:rFonts w:ascii="Arial" w:eastAsia="Times New Roman" w:hAnsi="Arial" w:cs="Arial"/>
            <w:i/>
            <w:iCs/>
            <w:color w:val="098EA6"/>
            <w:sz w:val="16"/>
            <w:szCs w:val="16"/>
            <w:lang w:val="en"/>
          </w:rPr>
          <w:t>▲</w:t>
        </w:r>
        <w:proofErr w:type="gramEnd"/>
      </w:hyperlink>
    </w:p>
    <w:p w14:paraId="79488D9D" w14:textId="77777777" w:rsidR="008B0D91" w:rsidRPr="008B0D91" w:rsidRDefault="00335ED2"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8" w:anchor="ID0EFA" w:history="1">
        <w:r w:rsidR="008B0D91" w:rsidRPr="008B0D91">
          <w:rPr>
            <w:rFonts w:ascii="Verdana" w:eastAsia="Times New Roman" w:hAnsi="Verdana" w:cs="Times New Roman"/>
            <w:b/>
            <w:bCs/>
            <w:color w:val="888888"/>
            <w:sz w:val="23"/>
            <w:szCs w:val="23"/>
            <w:lang w:val="en"/>
          </w:rPr>
          <w:t>Data Quality</w:t>
        </w:r>
        <w:proofErr w:type="gramStart"/>
        <w:r w:rsidR="008B0D91" w:rsidRPr="008B0D91">
          <w:rPr>
            <w:rFonts w:ascii="Verdana" w:eastAsia="Times New Roman" w:hAnsi="Verdana" w:cs="Times New Roman"/>
            <w:b/>
            <w:bCs/>
            <w:color w:val="888888"/>
            <w:sz w:val="23"/>
            <w:szCs w:val="23"/>
            <w:lang w:val="en"/>
          </w:rPr>
          <w:t xml:space="preserve">  </w:t>
        </w:r>
        <w:r w:rsidR="008B0D91" w:rsidRPr="008B0D91">
          <w:rPr>
            <w:rFonts w:ascii="Arial" w:eastAsia="Times New Roman" w:hAnsi="Arial" w:cs="Arial"/>
            <w:b/>
            <w:bCs/>
            <w:vanish/>
            <w:color w:val="888888"/>
            <w:sz w:val="23"/>
            <w:szCs w:val="23"/>
            <w:lang w:val="en"/>
          </w:rPr>
          <w:t>▼</w:t>
        </w:r>
        <w:proofErr w:type="gramEnd"/>
        <w:r w:rsidR="008B0D91" w:rsidRPr="008B0D91">
          <w:rPr>
            <w:rFonts w:ascii="Arial" w:eastAsia="Times New Roman" w:hAnsi="Arial" w:cs="Arial"/>
            <w:b/>
            <w:bCs/>
            <w:color w:val="888888"/>
            <w:sz w:val="23"/>
            <w:szCs w:val="23"/>
            <w:lang w:val="en"/>
          </w:rPr>
          <w:t>►</w:t>
        </w:r>
      </w:hyperlink>
    </w:p>
    <w:p w14:paraId="6F6DBAF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Logical Consistency Report</w:t>
      </w:r>
      <w:r w:rsidRPr="008B0D91">
        <w:rPr>
          <w:rFonts w:ascii="Verdana" w:eastAsia="Times New Roman" w:hAnsi="Verdana" w:cs="Times New Roman"/>
          <w:color w:val="000020"/>
          <w:sz w:val="19"/>
          <w:szCs w:val="19"/>
          <w:lang w:val="en"/>
        </w:rPr>
        <w:t xml:space="preserve"> </w:t>
      </w:r>
    </w:p>
    <w:p w14:paraId="5FAB7EF5"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Topological checks were conducted to ensure that no polygons overlap and that adjacent boundaries are coincident where appropriate.</w:t>
      </w:r>
    </w:p>
    <w:p w14:paraId="5132715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Completeness Report</w:t>
      </w:r>
      <w:r w:rsidRPr="008B0D91">
        <w:rPr>
          <w:rFonts w:ascii="Verdana" w:eastAsia="Times New Roman" w:hAnsi="Verdana" w:cs="Times New Roman"/>
          <w:color w:val="000020"/>
          <w:sz w:val="19"/>
          <w:szCs w:val="19"/>
          <w:lang w:val="en"/>
        </w:rPr>
        <w:t xml:space="preserve"> </w:t>
      </w:r>
    </w:p>
    <w:p w14:paraId="1734005D"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In most cases the seaward boundary of a CBRS unit is defined by the 30-foot bathymetric contour rather than a hard boundary depicted on the official source map. In these cases, the digital boundaries have been terminated by connecting the ends of the lateral boundaries on the seaward side. Therefore, the actual CBRS seaward boundary may extend farther offshore than is shown by the polygons. </w:t>
      </w:r>
      <w:del w:id="9" w:author="Wright, Dana K" w:date="2020-02-13T13:28:00Z">
        <w:r w:rsidRPr="008B0D91" w:rsidDel="00335ED2">
          <w:rPr>
            <w:rFonts w:ascii="Verdana" w:eastAsia="Times New Roman" w:hAnsi="Verdana" w:cs="Courier New"/>
            <w:color w:val="999999"/>
            <w:sz w:val="19"/>
            <w:szCs w:val="19"/>
            <w:lang w:val="en"/>
          </w:rPr>
          <w:delText xml:space="preserve"> </w:delText>
        </w:r>
      </w:del>
      <w:r w:rsidRPr="008B0D91">
        <w:rPr>
          <w:rFonts w:ascii="Verdana" w:eastAsia="Times New Roman" w:hAnsi="Verdana" w:cs="Courier New"/>
          <w:color w:val="999999"/>
          <w:sz w:val="19"/>
          <w:szCs w:val="19"/>
          <w:lang w:val="en"/>
        </w:rPr>
        <w:t xml:space="preserve">In large coastal </w:t>
      </w:r>
      <w:proofErr w:type="spellStart"/>
      <w:r w:rsidRPr="008B0D91">
        <w:rPr>
          <w:rFonts w:ascii="Verdana" w:eastAsia="Times New Roman" w:hAnsi="Verdana" w:cs="Courier New"/>
          <w:color w:val="999999"/>
          <w:sz w:val="19"/>
          <w:szCs w:val="19"/>
          <w:lang w:val="en"/>
        </w:rPr>
        <w:t>embayments</w:t>
      </w:r>
      <w:proofErr w:type="spellEnd"/>
      <w:r w:rsidRPr="008B0D91">
        <w:rPr>
          <w:rFonts w:ascii="Verdana" w:eastAsia="Times New Roman" w:hAnsi="Verdana" w:cs="Courier New"/>
          <w:color w:val="999999"/>
          <w:sz w:val="19"/>
          <w:szCs w:val="19"/>
          <w:lang w:val="en"/>
        </w:rPr>
        <w:t xml:space="preserve"> and the Great Lakes, the boundary is defined by the 20-foot bathymetric contour or a line approximately one mile seaward of the shoreline, whichever is nearer the coastal barrier.</w:t>
      </w:r>
    </w:p>
    <w:p w14:paraId="40FEA1C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Positional Accuracy</w:t>
      </w:r>
      <w:r w:rsidRPr="008B0D91">
        <w:rPr>
          <w:rFonts w:ascii="Verdana" w:eastAsia="Times New Roman" w:hAnsi="Verdana" w:cs="Times New Roman"/>
          <w:color w:val="000020"/>
          <w:sz w:val="19"/>
          <w:szCs w:val="19"/>
          <w:lang w:val="en"/>
        </w:rPr>
        <w:t xml:space="preserve"> </w:t>
      </w:r>
    </w:p>
    <w:p w14:paraId="0390959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Horizontal Positional Accuracy</w:t>
      </w:r>
      <w:r w:rsidRPr="008B0D91">
        <w:rPr>
          <w:rFonts w:ascii="Verdana" w:eastAsia="Times New Roman" w:hAnsi="Verdana" w:cs="Times New Roman"/>
          <w:color w:val="000020"/>
          <w:sz w:val="19"/>
          <w:szCs w:val="19"/>
          <w:lang w:val="en"/>
        </w:rPr>
        <w:t xml:space="preserve"> </w:t>
      </w:r>
    </w:p>
    <w:p w14:paraId="5CC7EDA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Horizontal Positional Accuracy Report</w:t>
      </w:r>
      <w:r w:rsidRPr="008B0D91">
        <w:rPr>
          <w:rFonts w:ascii="Verdana" w:eastAsia="Times New Roman" w:hAnsi="Verdana" w:cs="Times New Roman"/>
          <w:color w:val="000020"/>
          <w:sz w:val="19"/>
          <w:szCs w:val="19"/>
          <w:lang w:val="en"/>
        </w:rPr>
        <w:t xml:space="preserve"> </w:t>
      </w:r>
    </w:p>
    <w:p w14:paraId="7CF57FDA"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These polygons were created with Geographic Information Systems (GIS) technology using </w:t>
      </w:r>
      <w:proofErr w:type="spellStart"/>
      <w:r w:rsidRPr="008B0D91">
        <w:rPr>
          <w:rFonts w:ascii="Verdana" w:eastAsia="Times New Roman" w:hAnsi="Verdana" w:cs="Courier New"/>
          <w:color w:val="999999"/>
          <w:sz w:val="19"/>
          <w:szCs w:val="19"/>
          <w:lang w:val="en"/>
        </w:rPr>
        <w:t>orthorectified</w:t>
      </w:r>
      <w:proofErr w:type="spellEnd"/>
      <w:r w:rsidRPr="008B0D91">
        <w:rPr>
          <w:rFonts w:ascii="Verdana" w:eastAsia="Times New Roman" w:hAnsi="Verdana" w:cs="Courier New"/>
          <w:color w:val="999999"/>
          <w:sz w:val="19"/>
          <w:szCs w:val="19"/>
          <w:lang w:val="en"/>
        </w:rPr>
        <w:t xml:space="preserve"> aerial imagery (</w:t>
      </w:r>
      <w:proofErr w:type="spellStart"/>
      <w:r w:rsidRPr="008B0D91">
        <w:rPr>
          <w:rFonts w:ascii="Verdana" w:eastAsia="Times New Roman" w:hAnsi="Verdana" w:cs="Courier New"/>
          <w:color w:val="999999"/>
          <w:sz w:val="19"/>
          <w:szCs w:val="19"/>
          <w:lang w:val="en"/>
        </w:rPr>
        <w:t>orthoimagery</w:t>
      </w:r>
      <w:proofErr w:type="spellEnd"/>
      <w:r w:rsidRPr="008B0D91">
        <w:rPr>
          <w:rFonts w:ascii="Verdana" w:eastAsia="Times New Roman" w:hAnsi="Verdana" w:cs="Courier New"/>
          <w:color w:val="999999"/>
          <w:sz w:val="19"/>
          <w:szCs w:val="19"/>
          <w:lang w:val="en"/>
        </w:rPr>
        <w:t xml:space="preserve">) as the base map. </w:t>
      </w:r>
      <w:del w:id="10" w:author="Wright, Dana K" w:date="2020-02-13T13:30:00Z">
        <w:r w:rsidRPr="008B0D91" w:rsidDel="00335ED2">
          <w:rPr>
            <w:rFonts w:ascii="Verdana" w:eastAsia="Times New Roman" w:hAnsi="Verdana" w:cs="Courier New"/>
            <w:color w:val="999999"/>
            <w:sz w:val="19"/>
            <w:szCs w:val="19"/>
            <w:lang w:val="en"/>
          </w:rPr>
          <w:delText xml:space="preserve"> </w:delText>
        </w:r>
      </w:del>
      <w:r w:rsidRPr="008B0D91">
        <w:rPr>
          <w:rFonts w:ascii="Verdana" w:eastAsia="Times New Roman" w:hAnsi="Verdana" w:cs="Courier New"/>
          <w:color w:val="999999"/>
          <w:sz w:val="19"/>
          <w:szCs w:val="19"/>
          <w:lang w:val="en"/>
        </w:rPr>
        <w:t xml:space="preserve">Many CBRS boundaries are drawn to have specific relationships to features (e.g. roads, wetland/upland breaks, shorelines), visible on the base map </w:t>
      </w:r>
      <w:proofErr w:type="spellStart"/>
      <w:r w:rsidRPr="008B0D91">
        <w:rPr>
          <w:rFonts w:ascii="Verdana" w:eastAsia="Times New Roman" w:hAnsi="Verdana" w:cs="Courier New"/>
          <w:color w:val="999999"/>
          <w:sz w:val="19"/>
          <w:szCs w:val="19"/>
          <w:lang w:val="en"/>
        </w:rPr>
        <w:t>orthoimagery</w:t>
      </w:r>
      <w:proofErr w:type="spellEnd"/>
      <w:r w:rsidRPr="008B0D91">
        <w:rPr>
          <w:rFonts w:ascii="Verdana" w:eastAsia="Times New Roman" w:hAnsi="Verdana" w:cs="Courier New"/>
          <w:color w:val="999999"/>
          <w:sz w:val="19"/>
          <w:szCs w:val="19"/>
          <w:lang w:val="en"/>
        </w:rPr>
        <w:t xml:space="preserve">. Therefore, these polygons are most reliable when paired with the base map that they were digitized to, and may appear not to fit other images properly. </w:t>
      </w:r>
      <w:del w:id="11" w:author="Wright, Dana K" w:date="2020-02-13T13:30:00Z">
        <w:r w:rsidRPr="008B0D91" w:rsidDel="00335ED2">
          <w:rPr>
            <w:rFonts w:ascii="Verdana" w:eastAsia="Times New Roman" w:hAnsi="Verdana" w:cs="Courier New"/>
            <w:color w:val="999999"/>
            <w:sz w:val="19"/>
            <w:szCs w:val="19"/>
            <w:lang w:val="en"/>
          </w:rPr>
          <w:delText xml:space="preserve"> </w:delText>
        </w:r>
      </w:del>
      <w:r w:rsidRPr="008B0D91">
        <w:rPr>
          <w:rFonts w:ascii="Verdana" w:eastAsia="Times New Roman" w:hAnsi="Verdana" w:cs="Courier New"/>
          <w:color w:val="999999"/>
          <w:sz w:val="19"/>
          <w:szCs w:val="19"/>
          <w:lang w:val="en"/>
        </w:rPr>
        <w:t xml:space="preserve">Furthermore, CBRS boundaries inherit the spatial accuracy of the base map. </w:t>
      </w:r>
      <w:del w:id="12" w:author="Wright, Dana K" w:date="2020-02-13T13:30:00Z">
        <w:r w:rsidRPr="008B0D91" w:rsidDel="00335ED2">
          <w:rPr>
            <w:rFonts w:ascii="Verdana" w:eastAsia="Times New Roman" w:hAnsi="Verdana" w:cs="Courier New"/>
            <w:color w:val="999999"/>
            <w:sz w:val="19"/>
            <w:szCs w:val="19"/>
            <w:lang w:val="en"/>
          </w:rPr>
          <w:delText xml:space="preserve"> </w:delText>
        </w:r>
      </w:del>
      <w:r w:rsidRPr="008B0D91">
        <w:rPr>
          <w:rFonts w:ascii="Verdana" w:eastAsia="Times New Roman" w:hAnsi="Verdana" w:cs="Courier New"/>
          <w:color w:val="999999"/>
          <w:sz w:val="19"/>
          <w:szCs w:val="19"/>
          <w:lang w:val="en"/>
        </w:rPr>
        <w:t xml:space="preserve">For example, a common base map for CBRS mapping is from the USDA’s National Aerial Imagery Program (NAIP), which has horizontal accuracy of +/- 20 feet. Therefore, CBRS boundaries that use NAIP as a base map will have a spatial accuracy of no less than +/- 20 feet. </w:t>
      </w:r>
    </w:p>
    <w:p w14:paraId="7136BA04"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lastRenderedPageBreak/>
        <w:t>Vertical Positional Accuracy</w:t>
      </w:r>
      <w:r w:rsidRPr="008B0D91">
        <w:rPr>
          <w:rFonts w:ascii="Verdana" w:eastAsia="Times New Roman" w:hAnsi="Verdana" w:cs="Times New Roman"/>
          <w:color w:val="000020"/>
          <w:sz w:val="19"/>
          <w:szCs w:val="19"/>
          <w:lang w:val="en"/>
        </w:rPr>
        <w:t xml:space="preserve"> </w:t>
      </w:r>
    </w:p>
    <w:p w14:paraId="5B8B13F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Vertical Positional Accuracy Report</w:t>
      </w:r>
      <w:r w:rsidRPr="008B0D91">
        <w:rPr>
          <w:rFonts w:ascii="Verdana" w:eastAsia="Times New Roman" w:hAnsi="Verdana" w:cs="Times New Roman"/>
          <w:color w:val="000020"/>
          <w:sz w:val="19"/>
          <w:szCs w:val="19"/>
          <w:lang w:val="en"/>
        </w:rPr>
        <w:t xml:space="preserve"> </w:t>
      </w:r>
    </w:p>
    <w:p w14:paraId="018A46A6"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A formal accuracy assessment of the vertical positional information in the data set has either not been conducted, or is not applicable.</w:t>
      </w:r>
    </w:p>
    <w:p w14:paraId="30C50634"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Lineage</w:t>
      </w:r>
      <w:r w:rsidRPr="008B0D91">
        <w:rPr>
          <w:rFonts w:ascii="Verdana" w:eastAsia="Times New Roman" w:hAnsi="Verdana" w:cs="Times New Roman"/>
          <w:color w:val="000020"/>
          <w:sz w:val="19"/>
          <w:szCs w:val="19"/>
          <w:lang w:val="en"/>
        </w:rPr>
        <w:t xml:space="preserve"> </w:t>
      </w:r>
    </w:p>
    <w:p w14:paraId="118BBFB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Process Step</w:t>
      </w:r>
      <w:r w:rsidRPr="008B0D91">
        <w:rPr>
          <w:rFonts w:ascii="Verdana" w:eastAsia="Times New Roman" w:hAnsi="Verdana" w:cs="Times New Roman"/>
          <w:color w:val="000020"/>
          <w:sz w:val="19"/>
          <w:szCs w:val="19"/>
          <w:lang w:val="en"/>
        </w:rPr>
        <w:t xml:space="preserve"> </w:t>
      </w:r>
    </w:p>
    <w:p w14:paraId="39460DF5"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Process Description</w:t>
      </w:r>
      <w:r w:rsidRPr="008B0D91">
        <w:rPr>
          <w:rFonts w:ascii="Verdana" w:eastAsia="Times New Roman" w:hAnsi="Verdana" w:cs="Times New Roman"/>
          <w:color w:val="000020"/>
          <w:sz w:val="19"/>
          <w:szCs w:val="19"/>
          <w:lang w:val="en"/>
        </w:rPr>
        <w:t xml:space="preserve"> </w:t>
      </w:r>
    </w:p>
    <w:p w14:paraId="4F923C9E"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Development of the data set by the agency / individuals identified in the 'Originator' element in the Identification Info section of the record.</w:t>
      </w:r>
    </w:p>
    <w:p w14:paraId="382C5C01" w14:textId="77777777" w:rsidR="008B0D91" w:rsidRPr="008B0D91" w:rsidRDefault="008B0D91" w:rsidP="008B0D91">
      <w:pPr>
        <w:spacing w:after="240" w:line="240" w:lineRule="auto"/>
        <w:ind w:left="1104"/>
        <w:rPr>
          <w:rFonts w:ascii="Verdana" w:eastAsia="Times New Roman" w:hAnsi="Verdana" w:cs="Times New Roman"/>
          <w:color w:val="000020"/>
          <w:sz w:val="19"/>
          <w:szCs w:val="19"/>
          <w:lang w:val="en"/>
        </w:rPr>
      </w:pPr>
    </w:p>
    <w:p w14:paraId="18D26DB4" w14:textId="77777777" w:rsidR="008B0D91" w:rsidRPr="008B0D91" w:rsidRDefault="00335ED2" w:rsidP="008B0D91">
      <w:pPr>
        <w:spacing w:after="0" w:line="240" w:lineRule="auto"/>
        <w:rPr>
          <w:rFonts w:ascii="Verdana" w:eastAsia="Times New Roman" w:hAnsi="Verdana" w:cs="Times New Roman"/>
          <w:color w:val="AAAAAA"/>
          <w:sz w:val="19"/>
          <w:szCs w:val="19"/>
          <w:lang w:val="en"/>
        </w:rPr>
      </w:pPr>
      <w:hyperlink r:id="rId9" w:anchor="ID0EFA" w:history="1">
        <w:r w:rsidR="008B0D91" w:rsidRPr="008B0D91">
          <w:rPr>
            <w:rFonts w:ascii="Verdana" w:eastAsia="Times New Roman" w:hAnsi="Verdana" w:cs="Times New Roman"/>
            <w:i/>
            <w:iCs/>
            <w:color w:val="098EA6"/>
            <w:sz w:val="16"/>
            <w:szCs w:val="16"/>
            <w:lang w:val="en"/>
          </w:rPr>
          <w:t>Hide Data Quality</w:t>
        </w:r>
        <w:proofErr w:type="gramStart"/>
        <w:r w:rsidR="008B0D91" w:rsidRPr="008B0D91">
          <w:rPr>
            <w:rFonts w:ascii="Verdana" w:eastAsia="Times New Roman" w:hAnsi="Verdana" w:cs="Times New Roman"/>
            <w:i/>
            <w:iCs/>
            <w:color w:val="098EA6"/>
            <w:sz w:val="16"/>
            <w:szCs w:val="16"/>
            <w:lang w:val="en"/>
          </w:rPr>
          <w:t>  </w:t>
        </w:r>
        <w:r w:rsidR="008B0D91" w:rsidRPr="008B0D91">
          <w:rPr>
            <w:rFonts w:ascii="Arial" w:eastAsia="Times New Roman" w:hAnsi="Arial" w:cs="Arial"/>
            <w:i/>
            <w:iCs/>
            <w:color w:val="098EA6"/>
            <w:sz w:val="16"/>
            <w:szCs w:val="16"/>
            <w:lang w:val="en"/>
          </w:rPr>
          <w:t>▲</w:t>
        </w:r>
        <w:proofErr w:type="gramEnd"/>
      </w:hyperlink>
    </w:p>
    <w:p w14:paraId="5BC755F9" w14:textId="77777777" w:rsidR="008B0D91" w:rsidRPr="008B0D91" w:rsidRDefault="00335ED2"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0" w:anchor="ID0EBA" w:history="1">
        <w:r w:rsidR="008B0D91" w:rsidRPr="008B0D91">
          <w:rPr>
            <w:rFonts w:ascii="Verdana" w:eastAsia="Times New Roman" w:hAnsi="Verdana" w:cs="Times New Roman"/>
            <w:b/>
            <w:bCs/>
            <w:color w:val="888888"/>
            <w:sz w:val="23"/>
            <w:szCs w:val="23"/>
            <w:lang w:val="en"/>
          </w:rPr>
          <w:t>Spatial Reference</w:t>
        </w:r>
        <w:proofErr w:type="gramStart"/>
        <w:r w:rsidR="008B0D91" w:rsidRPr="008B0D91">
          <w:rPr>
            <w:rFonts w:ascii="Verdana" w:eastAsia="Times New Roman" w:hAnsi="Verdana" w:cs="Times New Roman"/>
            <w:b/>
            <w:bCs/>
            <w:color w:val="888888"/>
            <w:sz w:val="23"/>
            <w:szCs w:val="23"/>
            <w:lang w:val="en"/>
          </w:rPr>
          <w:t xml:space="preserve">  </w:t>
        </w:r>
        <w:r w:rsidR="008B0D91" w:rsidRPr="008B0D91">
          <w:rPr>
            <w:rFonts w:ascii="Arial" w:eastAsia="Times New Roman" w:hAnsi="Arial" w:cs="Arial"/>
            <w:b/>
            <w:bCs/>
            <w:vanish/>
            <w:color w:val="888888"/>
            <w:sz w:val="23"/>
            <w:szCs w:val="23"/>
            <w:lang w:val="en"/>
          </w:rPr>
          <w:t>▼</w:t>
        </w:r>
        <w:proofErr w:type="gramEnd"/>
        <w:r w:rsidR="008B0D91" w:rsidRPr="008B0D91">
          <w:rPr>
            <w:rFonts w:ascii="Arial" w:eastAsia="Times New Roman" w:hAnsi="Arial" w:cs="Arial"/>
            <w:b/>
            <w:bCs/>
            <w:color w:val="888888"/>
            <w:sz w:val="23"/>
            <w:szCs w:val="23"/>
            <w:lang w:val="en"/>
          </w:rPr>
          <w:t>►</w:t>
        </w:r>
      </w:hyperlink>
    </w:p>
    <w:p w14:paraId="093A2B85"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Horizontal Coordinate System Definition</w:t>
      </w:r>
      <w:r w:rsidRPr="008B0D91">
        <w:rPr>
          <w:rFonts w:ascii="Verdana" w:eastAsia="Times New Roman" w:hAnsi="Verdana" w:cs="Times New Roman"/>
          <w:color w:val="000020"/>
          <w:sz w:val="19"/>
          <w:szCs w:val="19"/>
          <w:lang w:val="en"/>
        </w:rPr>
        <w:t xml:space="preserve"> </w:t>
      </w:r>
    </w:p>
    <w:p w14:paraId="17A43CA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Planar</w:t>
      </w:r>
      <w:r w:rsidRPr="008B0D91">
        <w:rPr>
          <w:rFonts w:ascii="Verdana" w:eastAsia="Times New Roman" w:hAnsi="Verdana" w:cs="Times New Roman"/>
          <w:color w:val="000020"/>
          <w:sz w:val="19"/>
          <w:szCs w:val="19"/>
          <w:lang w:val="en"/>
        </w:rPr>
        <w:t xml:space="preserve"> </w:t>
      </w:r>
    </w:p>
    <w:p w14:paraId="12B8648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Planar Coordinate Information</w:t>
      </w:r>
      <w:r w:rsidRPr="008B0D91">
        <w:rPr>
          <w:rFonts w:ascii="Verdana" w:eastAsia="Times New Roman" w:hAnsi="Verdana" w:cs="Times New Roman"/>
          <w:color w:val="000020"/>
          <w:sz w:val="19"/>
          <w:szCs w:val="19"/>
          <w:lang w:val="en"/>
        </w:rPr>
        <w:t xml:space="preserve"> </w:t>
      </w:r>
    </w:p>
    <w:p w14:paraId="46F58B4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Planar Coordinate Encoding Method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coordinate pair</w:t>
      </w:r>
      <w:r w:rsidRPr="008B0D91">
        <w:rPr>
          <w:rFonts w:ascii="Verdana" w:eastAsia="Times New Roman" w:hAnsi="Verdana" w:cs="Times New Roman"/>
          <w:color w:val="000020"/>
          <w:sz w:val="19"/>
          <w:szCs w:val="19"/>
          <w:lang w:val="en"/>
        </w:rPr>
        <w:t xml:space="preserve"> </w:t>
      </w:r>
    </w:p>
    <w:p w14:paraId="54ECDC6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Planar Distance Units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meters</w:t>
      </w:r>
    </w:p>
    <w:p w14:paraId="1DD09C23"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702A515"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Geodetic Model</w:t>
      </w:r>
      <w:r w:rsidRPr="008B0D91">
        <w:rPr>
          <w:rFonts w:ascii="Verdana" w:eastAsia="Times New Roman" w:hAnsi="Verdana" w:cs="Times New Roman"/>
          <w:color w:val="000020"/>
          <w:sz w:val="19"/>
          <w:szCs w:val="19"/>
          <w:lang w:val="en"/>
        </w:rPr>
        <w:t xml:space="preserve"> </w:t>
      </w:r>
    </w:p>
    <w:p w14:paraId="6B84039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Horizontal Datum Name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North American Datum of 1983</w:t>
      </w:r>
      <w:r w:rsidRPr="008B0D91">
        <w:rPr>
          <w:rFonts w:ascii="Verdana" w:eastAsia="Times New Roman" w:hAnsi="Verdana" w:cs="Times New Roman"/>
          <w:color w:val="000020"/>
          <w:sz w:val="19"/>
          <w:szCs w:val="19"/>
          <w:lang w:val="en"/>
        </w:rPr>
        <w:t xml:space="preserve"> </w:t>
      </w:r>
    </w:p>
    <w:p w14:paraId="4289FC4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Ellipsoid Name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Geodetic Reference System 1980</w:t>
      </w:r>
      <w:r w:rsidRPr="008B0D91">
        <w:rPr>
          <w:rFonts w:ascii="Verdana" w:eastAsia="Times New Roman" w:hAnsi="Verdana" w:cs="Times New Roman"/>
          <w:color w:val="000020"/>
          <w:sz w:val="19"/>
          <w:szCs w:val="19"/>
          <w:lang w:val="en"/>
        </w:rPr>
        <w:t xml:space="preserve"> </w:t>
      </w:r>
    </w:p>
    <w:p w14:paraId="42A06D4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Semi-major Axis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6378137.000000</w:t>
      </w:r>
      <w:r w:rsidRPr="008B0D91">
        <w:rPr>
          <w:rFonts w:ascii="Verdana" w:eastAsia="Times New Roman" w:hAnsi="Verdana" w:cs="Times New Roman"/>
          <w:color w:val="000020"/>
          <w:sz w:val="19"/>
          <w:szCs w:val="19"/>
          <w:lang w:val="en"/>
        </w:rPr>
        <w:t xml:space="preserve"> </w:t>
      </w:r>
    </w:p>
    <w:p w14:paraId="1F8D718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Denominator of Flattening Ratio</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298.257222</w:t>
      </w:r>
    </w:p>
    <w:p w14:paraId="1048D9A8"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55D2A971" w14:textId="77777777" w:rsidR="008B0D91" w:rsidRPr="008B0D91" w:rsidRDefault="00335ED2" w:rsidP="008B0D91">
      <w:pPr>
        <w:spacing w:after="0" w:line="240" w:lineRule="auto"/>
        <w:rPr>
          <w:rFonts w:ascii="Verdana" w:eastAsia="Times New Roman" w:hAnsi="Verdana" w:cs="Times New Roman"/>
          <w:color w:val="AAAAAA"/>
          <w:sz w:val="19"/>
          <w:szCs w:val="19"/>
          <w:lang w:val="en"/>
        </w:rPr>
      </w:pPr>
      <w:hyperlink r:id="rId11" w:anchor="ID0EBA" w:history="1">
        <w:r w:rsidR="008B0D91" w:rsidRPr="008B0D91">
          <w:rPr>
            <w:rFonts w:ascii="Verdana" w:eastAsia="Times New Roman" w:hAnsi="Verdana" w:cs="Times New Roman"/>
            <w:i/>
            <w:iCs/>
            <w:color w:val="098EA6"/>
            <w:sz w:val="16"/>
            <w:szCs w:val="16"/>
            <w:lang w:val="en"/>
          </w:rPr>
          <w:t>Hide Spatial Reference</w:t>
        </w:r>
        <w:proofErr w:type="gramStart"/>
        <w:r w:rsidR="008B0D91" w:rsidRPr="008B0D91">
          <w:rPr>
            <w:rFonts w:ascii="Verdana" w:eastAsia="Times New Roman" w:hAnsi="Verdana" w:cs="Times New Roman"/>
            <w:i/>
            <w:iCs/>
            <w:color w:val="098EA6"/>
            <w:sz w:val="16"/>
            <w:szCs w:val="16"/>
            <w:lang w:val="en"/>
          </w:rPr>
          <w:t>  </w:t>
        </w:r>
        <w:r w:rsidR="008B0D91" w:rsidRPr="008B0D91">
          <w:rPr>
            <w:rFonts w:ascii="Arial" w:eastAsia="Times New Roman" w:hAnsi="Arial" w:cs="Arial"/>
            <w:i/>
            <w:iCs/>
            <w:color w:val="098EA6"/>
            <w:sz w:val="16"/>
            <w:szCs w:val="16"/>
            <w:lang w:val="en"/>
          </w:rPr>
          <w:t>▲</w:t>
        </w:r>
        <w:proofErr w:type="gramEnd"/>
      </w:hyperlink>
    </w:p>
    <w:p w14:paraId="0DBB42B9" w14:textId="77777777" w:rsidR="008B0D91" w:rsidRPr="008B0D91" w:rsidRDefault="00335ED2"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2" w:anchor="/metadata/eainfo//text()[1]" w:history="1">
        <w:r w:rsidR="008B0D91" w:rsidRPr="008B0D91">
          <w:rPr>
            <w:rFonts w:ascii="Verdana" w:eastAsia="Times New Roman" w:hAnsi="Verdana" w:cs="Times New Roman"/>
            <w:b/>
            <w:bCs/>
            <w:color w:val="888888"/>
            <w:sz w:val="23"/>
            <w:szCs w:val="23"/>
            <w:lang w:val="en"/>
          </w:rPr>
          <w:t>Entities and Attributes</w:t>
        </w:r>
        <w:proofErr w:type="gramStart"/>
        <w:r w:rsidR="008B0D91" w:rsidRPr="008B0D91">
          <w:rPr>
            <w:rFonts w:ascii="Verdana" w:eastAsia="Times New Roman" w:hAnsi="Verdana" w:cs="Times New Roman"/>
            <w:b/>
            <w:bCs/>
            <w:color w:val="888888"/>
            <w:sz w:val="23"/>
            <w:szCs w:val="23"/>
            <w:lang w:val="en"/>
          </w:rPr>
          <w:t xml:space="preserve">  </w:t>
        </w:r>
        <w:r w:rsidR="008B0D91" w:rsidRPr="008B0D91">
          <w:rPr>
            <w:rFonts w:ascii="Arial" w:eastAsia="Times New Roman" w:hAnsi="Arial" w:cs="Arial"/>
            <w:b/>
            <w:bCs/>
            <w:vanish/>
            <w:color w:val="888888"/>
            <w:sz w:val="23"/>
            <w:szCs w:val="23"/>
            <w:lang w:val="en"/>
          </w:rPr>
          <w:t>▼</w:t>
        </w:r>
        <w:proofErr w:type="gramEnd"/>
        <w:r w:rsidR="008B0D91" w:rsidRPr="008B0D91">
          <w:rPr>
            <w:rFonts w:ascii="Arial" w:eastAsia="Times New Roman" w:hAnsi="Arial" w:cs="Arial"/>
            <w:b/>
            <w:bCs/>
            <w:color w:val="888888"/>
            <w:sz w:val="23"/>
            <w:szCs w:val="23"/>
            <w:lang w:val="en"/>
          </w:rPr>
          <w:t>►</w:t>
        </w:r>
      </w:hyperlink>
    </w:p>
    <w:p w14:paraId="63FB718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bookmarkStart w:id="13" w:name="Entity_and_Attribute_Information"/>
      <w:r w:rsidRPr="008B0D91">
        <w:rPr>
          <w:rFonts w:ascii="Verdana" w:eastAsia="Times New Roman" w:hAnsi="Verdana" w:cs="Times New Roman"/>
          <w:smallCaps/>
          <w:color w:val="666666"/>
          <w:sz w:val="17"/>
          <w:szCs w:val="17"/>
          <w:lang w:val="en"/>
        </w:rPr>
        <w:t>Detailed Description</w:t>
      </w:r>
      <w:r w:rsidRPr="008B0D91">
        <w:rPr>
          <w:rFonts w:ascii="Verdana" w:eastAsia="Times New Roman" w:hAnsi="Verdana" w:cs="Times New Roman"/>
          <w:color w:val="000020"/>
          <w:sz w:val="19"/>
          <w:szCs w:val="19"/>
          <w:lang w:val="en"/>
        </w:rPr>
        <w:t xml:space="preserve"> </w:t>
      </w:r>
    </w:p>
    <w:p w14:paraId="403FE67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Type</w:t>
      </w:r>
      <w:r w:rsidRPr="008B0D91">
        <w:rPr>
          <w:rFonts w:ascii="Verdana" w:eastAsia="Times New Roman" w:hAnsi="Verdana" w:cs="Times New Roman"/>
          <w:color w:val="000020"/>
          <w:sz w:val="19"/>
          <w:szCs w:val="19"/>
          <w:lang w:val="en"/>
        </w:rPr>
        <w:t xml:space="preserve"> </w:t>
      </w:r>
    </w:p>
    <w:p w14:paraId="6E7A596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Type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Attribute Table</w:t>
      </w:r>
      <w:r w:rsidRPr="008B0D91">
        <w:rPr>
          <w:rFonts w:ascii="Verdana" w:eastAsia="Times New Roman" w:hAnsi="Verdana" w:cs="Times New Roman"/>
          <w:color w:val="000020"/>
          <w:sz w:val="19"/>
          <w:szCs w:val="19"/>
          <w:lang w:val="en"/>
        </w:rPr>
        <w:t xml:space="preserve"> </w:t>
      </w:r>
    </w:p>
    <w:p w14:paraId="66C5626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Type Definition</w:t>
      </w:r>
      <w:r w:rsidRPr="008B0D91">
        <w:rPr>
          <w:rFonts w:ascii="Verdana" w:eastAsia="Times New Roman" w:hAnsi="Verdana" w:cs="Times New Roman"/>
          <w:color w:val="000020"/>
          <w:sz w:val="19"/>
          <w:szCs w:val="19"/>
          <w:lang w:val="en"/>
        </w:rPr>
        <w:t xml:space="preserve"> </w:t>
      </w:r>
    </w:p>
    <w:p w14:paraId="3D5D8926"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Table containing attribute information associated with the data set</w:t>
      </w:r>
      <w:r w:rsidRPr="008B0D91">
        <w:rPr>
          <w:rFonts w:ascii="Verdana" w:eastAsia="Times New Roman" w:hAnsi="Verdana" w:cs="Times New Roman"/>
          <w:color w:val="000020"/>
          <w:sz w:val="19"/>
          <w:szCs w:val="19"/>
          <w:lang w:val="en"/>
        </w:rPr>
        <w:t xml:space="preserve"> </w:t>
      </w:r>
    </w:p>
    <w:p w14:paraId="48634E52"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Type Definition Source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Producer defined</w:t>
      </w:r>
    </w:p>
    <w:p w14:paraId="24C07FA0"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07ECDCD1"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24E0008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FID</w:t>
      </w:r>
      <w:r w:rsidRPr="008B0D91">
        <w:rPr>
          <w:rFonts w:ascii="Verdana" w:eastAsia="Times New Roman" w:hAnsi="Verdana" w:cs="Times New Roman"/>
          <w:color w:val="000020"/>
          <w:sz w:val="19"/>
          <w:szCs w:val="19"/>
          <w:lang w:val="en"/>
        </w:rPr>
        <w:t xml:space="preserve"> </w:t>
      </w:r>
    </w:p>
    <w:p w14:paraId="408173F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414AAFA9"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Internal feature number.</w:t>
      </w:r>
      <w:r w:rsidRPr="008B0D91">
        <w:rPr>
          <w:rFonts w:ascii="Verdana" w:eastAsia="Times New Roman" w:hAnsi="Verdana" w:cs="Times New Roman"/>
          <w:color w:val="000020"/>
          <w:sz w:val="19"/>
          <w:szCs w:val="19"/>
          <w:lang w:val="en"/>
        </w:rPr>
        <w:t xml:space="preserve"> </w:t>
      </w:r>
    </w:p>
    <w:p w14:paraId="6941B392"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Esri</w:t>
      </w:r>
      <w:proofErr w:type="spellEnd"/>
      <w:r w:rsidRPr="008B0D91">
        <w:rPr>
          <w:rFonts w:ascii="Verdana" w:eastAsia="Times New Roman" w:hAnsi="Verdana" w:cs="Times New Roman"/>
          <w:color w:val="000020"/>
          <w:sz w:val="19"/>
          <w:szCs w:val="19"/>
          <w:lang w:val="en"/>
        </w:rPr>
        <w:t xml:space="preserve"> </w:t>
      </w:r>
    </w:p>
    <w:p w14:paraId="1892C554"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51A8E07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56B7EA8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Sequential unique whole numbers that are automatically generated.</w:t>
      </w:r>
    </w:p>
    <w:p w14:paraId="68AC3652"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1ACD15D"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4DE8B40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SHAPE</w:t>
      </w:r>
      <w:r w:rsidRPr="008B0D91">
        <w:rPr>
          <w:rFonts w:ascii="Verdana" w:eastAsia="Times New Roman" w:hAnsi="Verdana" w:cs="Times New Roman"/>
          <w:color w:val="000020"/>
          <w:sz w:val="19"/>
          <w:szCs w:val="19"/>
          <w:lang w:val="en"/>
        </w:rPr>
        <w:t xml:space="preserve"> </w:t>
      </w:r>
    </w:p>
    <w:p w14:paraId="734E4E52"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1E1F9654"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Feature geometry.</w:t>
      </w:r>
      <w:r w:rsidRPr="008B0D91">
        <w:rPr>
          <w:rFonts w:ascii="Verdana" w:eastAsia="Times New Roman" w:hAnsi="Verdana" w:cs="Times New Roman"/>
          <w:color w:val="000020"/>
          <w:sz w:val="19"/>
          <w:szCs w:val="19"/>
          <w:lang w:val="en"/>
        </w:rPr>
        <w:t xml:space="preserve"> </w:t>
      </w:r>
    </w:p>
    <w:p w14:paraId="3CD6D5C7"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Esri</w:t>
      </w:r>
      <w:proofErr w:type="spellEnd"/>
      <w:r w:rsidRPr="008B0D91">
        <w:rPr>
          <w:rFonts w:ascii="Verdana" w:eastAsia="Times New Roman" w:hAnsi="Verdana" w:cs="Times New Roman"/>
          <w:color w:val="000020"/>
          <w:sz w:val="19"/>
          <w:szCs w:val="19"/>
          <w:lang w:val="en"/>
        </w:rPr>
        <w:t xml:space="preserve"> </w:t>
      </w:r>
    </w:p>
    <w:p w14:paraId="18D41527"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1B3C353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6FD138DE"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Coordinates defining the features.</w:t>
      </w:r>
    </w:p>
    <w:p w14:paraId="487F92F6"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135BA03" w14:textId="77777777" w:rsidR="008B0D91" w:rsidRPr="008B0D91" w:rsidRDefault="008B0D91" w:rsidP="008B0D91">
      <w:pPr>
        <w:spacing w:after="0" w:line="240" w:lineRule="auto"/>
        <w:ind w:left="1536"/>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652DEC5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SHAPE_Leng</w:t>
      </w:r>
      <w:proofErr w:type="spellEnd"/>
    </w:p>
    <w:p w14:paraId="2DD0AAFC"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93C562C" w14:textId="77777777" w:rsidR="008B0D91" w:rsidRPr="008B0D91" w:rsidRDefault="008B0D91" w:rsidP="008B0D91">
      <w:pPr>
        <w:spacing w:after="0" w:line="240" w:lineRule="auto"/>
        <w:ind w:left="1680"/>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5AC29A8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SHAPE_Area</w:t>
      </w:r>
      <w:proofErr w:type="spellEnd"/>
      <w:r w:rsidRPr="008B0D91">
        <w:rPr>
          <w:rFonts w:ascii="Verdana" w:eastAsia="Times New Roman" w:hAnsi="Verdana" w:cs="Times New Roman"/>
          <w:color w:val="000020"/>
          <w:sz w:val="19"/>
          <w:szCs w:val="19"/>
          <w:lang w:val="en"/>
        </w:rPr>
        <w:t xml:space="preserve"> </w:t>
      </w:r>
    </w:p>
    <w:p w14:paraId="76AFA80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4BCEE798"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Area of feature in internal units squared.</w:t>
      </w:r>
      <w:r w:rsidRPr="008B0D91">
        <w:rPr>
          <w:rFonts w:ascii="Verdana" w:eastAsia="Times New Roman" w:hAnsi="Verdana" w:cs="Times New Roman"/>
          <w:color w:val="000020"/>
          <w:sz w:val="19"/>
          <w:szCs w:val="19"/>
          <w:lang w:val="en"/>
        </w:rPr>
        <w:t xml:space="preserve"> </w:t>
      </w:r>
    </w:p>
    <w:p w14:paraId="5B978936"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lastRenderedPageBreak/>
        <w:t>Attribute Definition Source</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Esri</w:t>
      </w:r>
      <w:proofErr w:type="spellEnd"/>
      <w:r w:rsidRPr="008B0D91">
        <w:rPr>
          <w:rFonts w:ascii="Verdana" w:eastAsia="Times New Roman" w:hAnsi="Verdana" w:cs="Times New Roman"/>
          <w:color w:val="000020"/>
          <w:sz w:val="19"/>
          <w:szCs w:val="19"/>
          <w:lang w:val="en"/>
        </w:rPr>
        <w:t xml:space="preserve"> </w:t>
      </w:r>
    </w:p>
    <w:p w14:paraId="5F77B209"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0DF5DFC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2C97C83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Positive real numbers that are automatically generated.</w:t>
      </w:r>
    </w:p>
    <w:p w14:paraId="55E7B7EC"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587B473" w14:textId="77777777" w:rsidR="008B0D91" w:rsidRPr="008B0D91" w:rsidRDefault="008B0D91" w:rsidP="008B0D91">
      <w:pPr>
        <w:spacing w:after="0" w:line="240" w:lineRule="auto"/>
        <w:ind w:left="182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32225FD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Unit</w:t>
      </w:r>
      <w:r w:rsidRPr="008B0D91">
        <w:rPr>
          <w:rFonts w:ascii="Verdana" w:eastAsia="Times New Roman" w:hAnsi="Verdana" w:cs="Times New Roman"/>
          <w:color w:val="000020"/>
          <w:sz w:val="19"/>
          <w:szCs w:val="19"/>
          <w:lang w:val="en"/>
        </w:rPr>
        <w:t xml:space="preserve"> </w:t>
      </w:r>
    </w:p>
    <w:p w14:paraId="6BC3A08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4AF3658A"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Unique identifier for each individual CBRS unit.</w:t>
      </w:r>
      <w:r w:rsidRPr="008B0D91">
        <w:rPr>
          <w:rFonts w:ascii="Verdana" w:eastAsia="Times New Roman" w:hAnsi="Verdana" w:cs="Times New Roman"/>
          <w:color w:val="000020"/>
          <w:sz w:val="19"/>
          <w:szCs w:val="19"/>
          <w:lang w:val="en"/>
        </w:rPr>
        <w:t xml:space="preserve"> </w:t>
      </w:r>
    </w:p>
    <w:p w14:paraId="768B4602"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5809A3A0"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04D7165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4A8163BF"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Units designated in 1982 typically start with letters A (Maine), C (Massachusetts), D (Rhode Island), E (Connecticut), F (New York), H (Delaware), K (Virginia), L (North Carolina), M (South Carolina), N (Georgia), P (Florida), Q (Alabama), R (Mississippi), S (Louisiana), or T (Texas). Units designated in 1990 or later typically start with the two letter state abbreviation. The unit numbers for Otherwise Protected Areas end in “P”</w:t>
      </w:r>
    </w:p>
    <w:p w14:paraId="60DC6330"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01D60940" w14:textId="77777777" w:rsidR="008B0D91" w:rsidRPr="008B0D91" w:rsidRDefault="008B0D91" w:rsidP="008B0D91">
      <w:pPr>
        <w:spacing w:after="0" w:line="240" w:lineRule="auto"/>
        <w:ind w:left="196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0B2D837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Name</w:t>
      </w:r>
      <w:r w:rsidRPr="008B0D91">
        <w:rPr>
          <w:rFonts w:ascii="Verdana" w:eastAsia="Times New Roman" w:hAnsi="Verdana" w:cs="Times New Roman"/>
          <w:color w:val="000020"/>
          <w:sz w:val="19"/>
          <w:szCs w:val="19"/>
          <w:lang w:val="en"/>
        </w:rPr>
        <w:t xml:space="preserve"> </w:t>
      </w:r>
    </w:p>
    <w:p w14:paraId="6C18397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7860F8D6"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The name of the unit.</w:t>
      </w:r>
      <w:r w:rsidRPr="008B0D91">
        <w:rPr>
          <w:rFonts w:ascii="Verdana" w:eastAsia="Times New Roman" w:hAnsi="Verdana" w:cs="Times New Roman"/>
          <w:color w:val="000020"/>
          <w:sz w:val="19"/>
          <w:szCs w:val="19"/>
          <w:lang w:val="en"/>
        </w:rPr>
        <w:t xml:space="preserve"> </w:t>
      </w:r>
    </w:p>
    <w:p w14:paraId="3B37156A"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4B3D5E19"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0C4FAFB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6814AFA8"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The units are generally assigned names based on a prominent feature in the vicinity of the unit.</w:t>
      </w:r>
    </w:p>
    <w:p w14:paraId="7CA3B85D"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2FE4BD0D" w14:textId="77777777" w:rsidR="008B0D91" w:rsidRPr="008B0D91" w:rsidRDefault="008B0D91" w:rsidP="008B0D91">
      <w:pPr>
        <w:spacing w:after="0" w:line="240" w:lineRule="auto"/>
        <w:ind w:left="211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7535598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Unit_Type</w:t>
      </w:r>
      <w:proofErr w:type="spellEnd"/>
      <w:r w:rsidRPr="008B0D91">
        <w:rPr>
          <w:rFonts w:ascii="Verdana" w:eastAsia="Times New Roman" w:hAnsi="Verdana" w:cs="Times New Roman"/>
          <w:color w:val="000020"/>
          <w:sz w:val="19"/>
          <w:szCs w:val="19"/>
          <w:lang w:val="en"/>
        </w:rPr>
        <w:t xml:space="preserve"> </w:t>
      </w:r>
    </w:p>
    <w:p w14:paraId="1AB8D75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402A77D4"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CBRS units are one of two types: “System Units” and “Otherwise Protected Areas”</w:t>
      </w:r>
      <w:r w:rsidRPr="008B0D91">
        <w:rPr>
          <w:rFonts w:ascii="Verdana" w:eastAsia="Times New Roman" w:hAnsi="Verdana" w:cs="Times New Roman"/>
          <w:color w:val="000020"/>
          <w:sz w:val="19"/>
          <w:szCs w:val="19"/>
          <w:lang w:val="en"/>
        </w:rPr>
        <w:t xml:space="preserve"> </w:t>
      </w:r>
    </w:p>
    <w:p w14:paraId="3843DB94"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1E4B9542"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54A9CC4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w:t>
      </w:r>
      <w:r w:rsidRPr="008B0D91">
        <w:rPr>
          <w:rFonts w:ascii="Verdana" w:eastAsia="Times New Roman" w:hAnsi="Verdana" w:cs="Times New Roman"/>
          <w:color w:val="000020"/>
          <w:sz w:val="19"/>
          <w:szCs w:val="19"/>
          <w:lang w:val="en"/>
        </w:rPr>
        <w:t xml:space="preserve"> </w:t>
      </w:r>
    </w:p>
    <w:p w14:paraId="110FC98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Otherwise Protected Area</w:t>
      </w:r>
      <w:r w:rsidRPr="008B0D91">
        <w:rPr>
          <w:rFonts w:ascii="Verdana" w:eastAsia="Times New Roman" w:hAnsi="Verdana" w:cs="Times New Roman"/>
          <w:color w:val="000020"/>
          <w:sz w:val="19"/>
          <w:szCs w:val="19"/>
          <w:lang w:val="en"/>
        </w:rPr>
        <w:t xml:space="preserve"> </w:t>
      </w:r>
    </w:p>
    <w:p w14:paraId="25B3A0F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 Definition</w:t>
      </w:r>
      <w:r w:rsidRPr="008B0D91">
        <w:rPr>
          <w:rFonts w:ascii="Verdana" w:eastAsia="Times New Roman" w:hAnsi="Verdana" w:cs="Times New Roman"/>
          <w:color w:val="000020"/>
          <w:sz w:val="19"/>
          <w:szCs w:val="19"/>
          <w:lang w:val="en"/>
        </w:rPr>
        <w:t xml:space="preserve"> </w:t>
      </w:r>
    </w:p>
    <w:p w14:paraId="77337B99"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The only Federal spending prohibition within OPAs is the prohibition on Federal flood insurance. The Unit Numbers for Otherwise Protected Areas end in “P”</w:t>
      </w:r>
      <w:r w:rsidRPr="008B0D91">
        <w:rPr>
          <w:rFonts w:ascii="Verdana" w:eastAsia="Times New Roman" w:hAnsi="Verdana" w:cs="Times New Roman"/>
          <w:color w:val="000020"/>
          <w:sz w:val="19"/>
          <w:szCs w:val="19"/>
          <w:lang w:val="en"/>
        </w:rPr>
        <w:t xml:space="preserve"> </w:t>
      </w:r>
    </w:p>
    <w:p w14:paraId="0D198230"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 Definition Source</w:t>
      </w:r>
      <w:r w:rsidRPr="008B0D91">
        <w:rPr>
          <w:rFonts w:ascii="Verdana" w:eastAsia="Times New Roman" w:hAnsi="Verdana" w:cs="Times New Roman"/>
          <w:color w:val="000020"/>
          <w:sz w:val="19"/>
          <w:szCs w:val="19"/>
          <w:lang w:val="en"/>
        </w:rPr>
        <w:t xml:space="preserve"> </w:t>
      </w:r>
    </w:p>
    <w:p w14:paraId="26A42A9B"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Producer defined</w:t>
      </w:r>
    </w:p>
    <w:p w14:paraId="03033482"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2D021B8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w:t>
      </w:r>
      <w:r w:rsidRPr="008B0D91">
        <w:rPr>
          <w:rFonts w:ascii="Verdana" w:eastAsia="Times New Roman" w:hAnsi="Verdana" w:cs="Times New Roman"/>
          <w:color w:val="000020"/>
          <w:sz w:val="19"/>
          <w:szCs w:val="19"/>
          <w:lang w:val="en"/>
        </w:rPr>
        <w:t xml:space="preserve"> </w:t>
      </w:r>
    </w:p>
    <w:p w14:paraId="44E785C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System Unit</w:t>
      </w:r>
      <w:r w:rsidRPr="008B0D91">
        <w:rPr>
          <w:rFonts w:ascii="Verdana" w:eastAsia="Times New Roman" w:hAnsi="Verdana" w:cs="Times New Roman"/>
          <w:color w:val="000020"/>
          <w:sz w:val="19"/>
          <w:szCs w:val="19"/>
          <w:lang w:val="en"/>
        </w:rPr>
        <w:t xml:space="preserve"> </w:t>
      </w:r>
    </w:p>
    <w:p w14:paraId="0105064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 Definition</w:t>
      </w:r>
      <w:r w:rsidRPr="008B0D91">
        <w:rPr>
          <w:rFonts w:ascii="Verdana" w:eastAsia="Times New Roman" w:hAnsi="Verdana" w:cs="Times New Roman"/>
          <w:color w:val="000020"/>
          <w:sz w:val="19"/>
          <w:szCs w:val="19"/>
          <w:lang w:val="en"/>
        </w:rPr>
        <w:t xml:space="preserve"> </w:t>
      </w:r>
    </w:p>
    <w:p w14:paraId="38CFA957"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Most new Federal expenditures and financial assistance, including Federal flood insurance, are prohibited within System Units.</w:t>
      </w:r>
      <w:r w:rsidRPr="008B0D91">
        <w:rPr>
          <w:rFonts w:ascii="Verdana" w:eastAsia="Times New Roman" w:hAnsi="Verdana" w:cs="Times New Roman"/>
          <w:color w:val="000020"/>
          <w:sz w:val="19"/>
          <w:szCs w:val="19"/>
          <w:lang w:val="en"/>
        </w:rPr>
        <w:t xml:space="preserve"> </w:t>
      </w:r>
    </w:p>
    <w:p w14:paraId="11A041A1"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 Definition Source</w:t>
      </w:r>
      <w:r w:rsidRPr="008B0D91">
        <w:rPr>
          <w:rFonts w:ascii="Verdana" w:eastAsia="Times New Roman" w:hAnsi="Verdana" w:cs="Times New Roman"/>
          <w:color w:val="000020"/>
          <w:sz w:val="19"/>
          <w:szCs w:val="19"/>
          <w:lang w:val="en"/>
        </w:rPr>
        <w:t xml:space="preserve"> </w:t>
      </w:r>
    </w:p>
    <w:p w14:paraId="4C02865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Producer defined</w:t>
      </w:r>
    </w:p>
    <w:p w14:paraId="17E7C08C"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0D27CA6"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Overview Description</w:t>
      </w:r>
      <w:r w:rsidRPr="008B0D91">
        <w:rPr>
          <w:rFonts w:ascii="Verdana" w:eastAsia="Times New Roman" w:hAnsi="Verdana" w:cs="Times New Roman"/>
          <w:color w:val="000020"/>
          <w:sz w:val="19"/>
          <w:szCs w:val="19"/>
          <w:lang w:val="en"/>
        </w:rPr>
        <w:t xml:space="preserve"> </w:t>
      </w:r>
    </w:p>
    <w:p w14:paraId="1604B23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and Attribute Overview</w:t>
      </w:r>
      <w:r w:rsidRPr="008B0D91">
        <w:rPr>
          <w:rFonts w:ascii="Verdana" w:eastAsia="Times New Roman" w:hAnsi="Verdana" w:cs="Times New Roman"/>
          <w:color w:val="000020"/>
          <w:sz w:val="19"/>
          <w:szCs w:val="19"/>
          <w:lang w:val="en"/>
        </w:rPr>
        <w:t xml:space="preserve"> </w:t>
      </w:r>
    </w:p>
    <w:p w14:paraId="4D35AD83" w14:textId="10B75B72"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This data set was created by the U.S. Fish and Wildlife Service (Service) through the comprehensive remapping of </w:t>
      </w:r>
      <w:ins w:id="14" w:author="Wright, Dana K" w:date="2020-02-13T13:28:00Z">
        <w:r w:rsidR="00335ED2">
          <w:rPr>
            <w:rFonts w:ascii="Verdana" w:eastAsia="Times New Roman" w:hAnsi="Verdana" w:cs="Courier New"/>
            <w:color w:val="999999"/>
            <w:sz w:val="19"/>
            <w:szCs w:val="19"/>
            <w:highlight w:val="yellow"/>
            <w:lang w:val="en"/>
          </w:rPr>
          <w:t>four</w:t>
        </w:r>
      </w:ins>
      <w:del w:id="15" w:author="Wright, Dana K" w:date="2020-02-13T13:28:00Z">
        <w:r w:rsidRPr="008B0D91" w:rsidDel="00335ED2">
          <w:rPr>
            <w:rFonts w:ascii="Verdana" w:eastAsia="Times New Roman" w:hAnsi="Verdana" w:cs="Courier New"/>
            <w:color w:val="999999"/>
            <w:sz w:val="19"/>
            <w:szCs w:val="19"/>
            <w:highlight w:val="yellow"/>
            <w:lang w:val="en"/>
          </w:rPr>
          <w:delText>4</w:delText>
        </w:r>
      </w:del>
      <w:r w:rsidRPr="008B0D91">
        <w:rPr>
          <w:rFonts w:ascii="Verdana" w:eastAsia="Times New Roman" w:hAnsi="Verdana" w:cs="Courier New"/>
          <w:color w:val="999999"/>
          <w:sz w:val="19"/>
          <w:szCs w:val="19"/>
          <w:lang w:val="en"/>
        </w:rPr>
        <w:t xml:space="preserve"> existing and </w:t>
      </w:r>
      <w:del w:id="16" w:author="Wright, Dana K" w:date="2020-02-13T13:28:00Z">
        <w:r w:rsidRPr="008B0D91" w:rsidDel="00335ED2">
          <w:rPr>
            <w:rFonts w:ascii="Verdana" w:eastAsia="Times New Roman" w:hAnsi="Verdana" w:cs="Courier New"/>
            <w:color w:val="999999"/>
            <w:sz w:val="19"/>
            <w:szCs w:val="19"/>
            <w:highlight w:val="yellow"/>
            <w:lang w:val="en"/>
          </w:rPr>
          <w:delText>2</w:delText>
        </w:r>
        <w:r w:rsidRPr="008B0D91" w:rsidDel="00335ED2">
          <w:rPr>
            <w:rFonts w:ascii="Verdana" w:eastAsia="Times New Roman" w:hAnsi="Verdana" w:cs="Courier New"/>
            <w:color w:val="999999"/>
            <w:sz w:val="19"/>
            <w:szCs w:val="19"/>
            <w:lang w:val="en"/>
          </w:rPr>
          <w:delText xml:space="preserve"> </w:delText>
        </w:r>
      </w:del>
      <w:ins w:id="17" w:author="Wright, Dana K" w:date="2020-02-13T13:28:00Z">
        <w:r w:rsidR="00335ED2">
          <w:rPr>
            <w:rFonts w:ascii="Verdana" w:eastAsia="Times New Roman" w:hAnsi="Verdana" w:cs="Courier New"/>
            <w:color w:val="999999"/>
            <w:sz w:val="19"/>
            <w:szCs w:val="19"/>
            <w:lang w:val="en"/>
          </w:rPr>
          <w:t>two</w:t>
        </w:r>
        <w:r w:rsidR="00335ED2" w:rsidRPr="008B0D91">
          <w:rPr>
            <w:rFonts w:ascii="Verdana" w:eastAsia="Times New Roman" w:hAnsi="Verdana" w:cs="Courier New"/>
            <w:color w:val="999999"/>
            <w:sz w:val="19"/>
            <w:szCs w:val="19"/>
            <w:lang w:val="en"/>
          </w:rPr>
          <w:t xml:space="preserve"> </w:t>
        </w:r>
      </w:ins>
      <w:r w:rsidRPr="008B0D91">
        <w:rPr>
          <w:rFonts w:ascii="Verdana" w:eastAsia="Times New Roman" w:hAnsi="Verdana" w:cs="Courier New"/>
          <w:color w:val="999999"/>
          <w:sz w:val="19"/>
          <w:szCs w:val="19"/>
          <w:lang w:val="en"/>
        </w:rPr>
        <w:t xml:space="preserve">proposed John H. Chafee Coastal Barrier Resources System (CBRS) units in </w:t>
      </w:r>
      <w:ins w:id="18" w:author="Wright, Dana K" w:date="2020-02-13T13:29:00Z">
        <w:r w:rsidR="00335ED2">
          <w:rPr>
            <w:rFonts w:ascii="Verdana" w:eastAsia="Times New Roman" w:hAnsi="Verdana" w:cs="Courier New"/>
            <w:color w:val="999999"/>
            <w:sz w:val="19"/>
            <w:szCs w:val="19"/>
            <w:lang w:val="en"/>
          </w:rPr>
          <w:t>Beaufort and Charleston Counties,</w:t>
        </w:r>
        <w:r w:rsidR="00335ED2">
          <w:rPr>
            <w:rFonts w:ascii="Verdana" w:eastAsia="Times New Roman" w:hAnsi="Verdana" w:cs="Courier New"/>
            <w:color w:val="999999"/>
            <w:sz w:val="19"/>
            <w:szCs w:val="19"/>
            <w:lang w:val="en"/>
          </w:rPr>
          <w:t xml:space="preserve"> </w:t>
        </w:r>
      </w:ins>
      <w:r w:rsidRPr="008B0D91">
        <w:rPr>
          <w:rFonts w:ascii="Verdana" w:eastAsia="Times New Roman" w:hAnsi="Verdana" w:cs="Courier New"/>
          <w:color w:val="999999"/>
          <w:sz w:val="19"/>
          <w:szCs w:val="19"/>
          <w:highlight w:val="yellow"/>
          <w:lang w:val="en"/>
        </w:rPr>
        <w:t xml:space="preserve">South Carolina </w:t>
      </w:r>
      <w:r w:rsidRPr="008B0D91">
        <w:rPr>
          <w:rFonts w:ascii="Verdana" w:eastAsia="Times New Roman" w:hAnsi="Verdana" w:cs="Courier New"/>
          <w:color w:val="999999"/>
          <w:sz w:val="19"/>
          <w:szCs w:val="19"/>
          <w:lang w:val="en"/>
        </w:rPr>
        <w:t xml:space="preserve">as directed by Section 4 of the 2006 Coastal Barrier Resources Reauthorization Act (CBRRA) (Pub. L. 109-226) to show proposed boundary changes to the CBRS for public review. The boundaries depicted in this data set are NOT the current boundaries of the CBRS. The current official CBRS maps are available at: https://www.fws.gov/cbra/maps/index.html. The locations of the proposed CBRS boundaries are relative to features on the base map(s) and are most reliable when paired with the base map image(s) that they were digitized to. The base map imagery that was used was produced by the U.S. Department of Agriculture (USDA) National Agriculture Imagery Program (NAIP) (SC: 2017). The Service makes no claim regarding the proposed CBRS boundary locations relative to features on other base map sources (including more recent NAIP imagery), which may show homes, roads, and other features in slightly different positions. The Service is not responsible for any misuse or </w:t>
      </w:r>
      <w:r w:rsidRPr="008B0D91">
        <w:rPr>
          <w:rFonts w:ascii="Verdana" w:eastAsia="Times New Roman" w:hAnsi="Verdana" w:cs="Courier New"/>
          <w:color w:val="999999"/>
          <w:sz w:val="19"/>
          <w:szCs w:val="19"/>
          <w:lang w:val="en"/>
        </w:rPr>
        <w:lastRenderedPageBreak/>
        <w:t xml:space="preserve">misinterpretation of this digital data set, including use of the boundaries to determine eligibility for Federal financial assistance such as Federal flood insurance. For any questions regarding these data, please contact the Service at CBRA@fws.gov. </w:t>
      </w:r>
      <w:del w:id="19" w:author="Wright, Dana K" w:date="2020-02-13T13:30:00Z">
        <w:r w:rsidRPr="008B0D91" w:rsidDel="00335ED2">
          <w:rPr>
            <w:rFonts w:ascii="Verdana" w:eastAsia="Times New Roman" w:hAnsi="Verdana" w:cs="Courier New"/>
            <w:color w:val="999999"/>
            <w:sz w:val="19"/>
            <w:szCs w:val="19"/>
            <w:lang w:val="en"/>
          </w:rPr>
          <w:delText xml:space="preserve"> </w:delText>
        </w:r>
      </w:del>
      <w:r w:rsidRPr="008B0D91">
        <w:rPr>
          <w:rFonts w:ascii="Verdana" w:eastAsia="Times New Roman" w:hAnsi="Verdana" w:cs="Courier New"/>
          <w:color w:val="999999"/>
          <w:sz w:val="19"/>
          <w:szCs w:val="19"/>
          <w:lang w:val="en"/>
        </w:rPr>
        <w:t>The data set complies with the National Spatial Data Infrastructure and other standards established by the Federal Geographic Data Committee.</w:t>
      </w:r>
    </w:p>
    <w:p w14:paraId="1F4E6A0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and Attribute Detail Citation</w:t>
      </w:r>
      <w:r w:rsidRPr="008B0D91">
        <w:rPr>
          <w:rFonts w:ascii="Verdana" w:eastAsia="Times New Roman" w:hAnsi="Verdana" w:cs="Times New Roman"/>
          <w:color w:val="000020"/>
          <w:sz w:val="19"/>
          <w:szCs w:val="19"/>
          <w:lang w:val="en"/>
        </w:rPr>
        <w:t xml:space="preserve"> </w:t>
      </w:r>
    </w:p>
    <w:p w14:paraId="1E45AC64"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The entity and attribute information was generated by the individual and/or agency identified as the originator of the data set. Please review the rest of the metadata record for additional details and information.</w:t>
      </w:r>
    </w:p>
    <w:p w14:paraId="71F32DC0"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bookmarkEnd w:id="13"/>
    <w:p w14:paraId="192F0C26" w14:textId="77777777" w:rsidR="008B0D91" w:rsidRPr="008B0D91" w:rsidRDefault="008B0D91" w:rsidP="008B0D91">
      <w:pPr>
        <w:spacing w:after="0" w:line="240" w:lineRule="auto"/>
        <w:rPr>
          <w:rFonts w:ascii="Verdana" w:eastAsia="Times New Roman" w:hAnsi="Verdana" w:cs="Times New Roman"/>
          <w:color w:val="AAAAAA"/>
          <w:sz w:val="19"/>
          <w:szCs w:val="19"/>
          <w:lang w:val="en"/>
        </w:rPr>
      </w:pPr>
      <w:r w:rsidRPr="008B0D91">
        <w:rPr>
          <w:rFonts w:ascii="Verdana" w:eastAsia="Times New Roman" w:hAnsi="Verdana" w:cs="Times New Roman"/>
          <w:color w:val="AAAAAA"/>
          <w:sz w:val="19"/>
          <w:szCs w:val="19"/>
          <w:lang w:val="en"/>
        </w:rPr>
        <w:fldChar w:fldCharType="begin"/>
      </w:r>
      <w:r w:rsidRPr="008B0D91">
        <w:rPr>
          <w:rFonts w:ascii="Verdana" w:eastAsia="Times New Roman" w:hAnsi="Verdana" w:cs="Times New Roman"/>
          <w:color w:val="AAAAAA"/>
          <w:sz w:val="19"/>
          <w:szCs w:val="19"/>
          <w:lang w:val="en"/>
        </w:rPr>
        <w:instrText xml:space="preserve"> HYPERLINK "file:///C:\\Users\\jzosh\\AppData\\Local\\Temp\\2\\arc8631\\tmpE4EA.tmp.htm" \l "/metadata/eainfo//text()[1]" </w:instrText>
      </w:r>
      <w:r w:rsidRPr="008B0D91">
        <w:rPr>
          <w:rFonts w:ascii="Verdana" w:eastAsia="Times New Roman" w:hAnsi="Verdana" w:cs="Times New Roman"/>
          <w:color w:val="AAAAAA"/>
          <w:sz w:val="19"/>
          <w:szCs w:val="19"/>
          <w:lang w:val="en"/>
        </w:rPr>
        <w:fldChar w:fldCharType="separate"/>
      </w:r>
      <w:r w:rsidRPr="008B0D91">
        <w:rPr>
          <w:rFonts w:ascii="Verdana" w:eastAsia="Times New Roman" w:hAnsi="Verdana" w:cs="Times New Roman"/>
          <w:i/>
          <w:iCs/>
          <w:color w:val="098EA6"/>
          <w:sz w:val="16"/>
          <w:szCs w:val="16"/>
          <w:lang w:val="en"/>
        </w:rPr>
        <w:t>Hide Entities and Attributes </w:t>
      </w:r>
      <w:r w:rsidRPr="008B0D91">
        <w:rPr>
          <w:rFonts w:ascii="Arial" w:eastAsia="Times New Roman" w:hAnsi="Arial" w:cs="Arial"/>
          <w:i/>
          <w:iCs/>
          <w:color w:val="098EA6"/>
          <w:sz w:val="16"/>
          <w:szCs w:val="16"/>
          <w:lang w:val="en"/>
        </w:rPr>
        <w:t>▲</w:t>
      </w:r>
      <w:r w:rsidRPr="008B0D91">
        <w:rPr>
          <w:rFonts w:ascii="Verdana" w:eastAsia="Times New Roman" w:hAnsi="Verdana" w:cs="Times New Roman"/>
          <w:color w:val="AAAAAA"/>
          <w:sz w:val="19"/>
          <w:szCs w:val="19"/>
          <w:lang w:val="en"/>
        </w:rPr>
        <w:fldChar w:fldCharType="end"/>
      </w:r>
    </w:p>
    <w:p w14:paraId="3CF1C8C6" w14:textId="77777777" w:rsidR="008B0D91" w:rsidRPr="008B0D91" w:rsidRDefault="00335ED2"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3" w:anchor="ID0EDA" w:history="1">
        <w:r w:rsidR="008B0D91" w:rsidRPr="008B0D91">
          <w:rPr>
            <w:rFonts w:ascii="Verdana" w:eastAsia="Times New Roman" w:hAnsi="Verdana" w:cs="Times New Roman"/>
            <w:b/>
            <w:bCs/>
            <w:color w:val="888888"/>
            <w:sz w:val="23"/>
            <w:szCs w:val="23"/>
            <w:lang w:val="en"/>
          </w:rPr>
          <w:t>Distribution Information</w:t>
        </w:r>
        <w:proofErr w:type="gramStart"/>
        <w:r w:rsidR="008B0D91" w:rsidRPr="008B0D91">
          <w:rPr>
            <w:rFonts w:ascii="Verdana" w:eastAsia="Times New Roman" w:hAnsi="Verdana" w:cs="Times New Roman"/>
            <w:b/>
            <w:bCs/>
            <w:color w:val="888888"/>
            <w:sz w:val="23"/>
            <w:szCs w:val="23"/>
            <w:lang w:val="en"/>
          </w:rPr>
          <w:t xml:space="preserve">  </w:t>
        </w:r>
        <w:r w:rsidR="008B0D91" w:rsidRPr="008B0D91">
          <w:rPr>
            <w:rFonts w:ascii="Arial" w:eastAsia="Times New Roman" w:hAnsi="Arial" w:cs="Arial"/>
            <w:b/>
            <w:bCs/>
            <w:vanish/>
            <w:color w:val="888888"/>
            <w:sz w:val="23"/>
            <w:szCs w:val="23"/>
            <w:lang w:val="en"/>
          </w:rPr>
          <w:t>▼</w:t>
        </w:r>
        <w:proofErr w:type="gramEnd"/>
        <w:r w:rsidR="008B0D91" w:rsidRPr="008B0D91">
          <w:rPr>
            <w:rFonts w:ascii="Arial" w:eastAsia="Times New Roman" w:hAnsi="Arial" w:cs="Arial"/>
            <w:b/>
            <w:bCs/>
            <w:color w:val="888888"/>
            <w:sz w:val="23"/>
            <w:szCs w:val="23"/>
            <w:lang w:val="en"/>
          </w:rPr>
          <w:t>►</w:t>
        </w:r>
      </w:hyperlink>
    </w:p>
    <w:p w14:paraId="22B02BE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Distributor</w:t>
      </w:r>
      <w:r w:rsidRPr="008B0D91">
        <w:rPr>
          <w:rFonts w:ascii="Verdana" w:eastAsia="Times New Roman" w:hAnsi="Verdana" w:cs="Times New Roman"/>
          <w:color w:val="000020"/>
          <w:sz w:val="19"/>
          <w:szCs w:val="19"/>
          <w:lang w:val="en"/>
        </w:rPr>
        <w:t xml:space="preserve"> </w:t>
      </w:r>
    </w:p>
    <w:p w14:paraId="5B90D37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Information</w:t>
      </w:r>
      <w:r w:rsidRPr="008B0D91">
        <w:rPr>
          <w:rFonts w:ascii="Verdana" w:eastAsia="Times New Roman" w:hAnsi="Verdana" w:cs="Times New Roman"/>
          <w:color w:val="000020"/>
          <w:sz w:val="19"/>
          <w:szCs w:val="19"/>
          <w:lang w:val="en"/>
        </w:rPr>
        <w:t xml:space="preserve"> </w:t>
      </w:r>
    </w:p>
    <w:p w14:paraId="5E0D964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 Primary</w:t>
      </w:r>
      <w:r w:rsidRPr="008B0D91">
        <w:rPr>
          <w:rFonts w:ascii="Verdana" w:eastAsia="Times New Roman" w:hAnsi="Verdana" w:cs="Times New Roman"/>
          <w:color w:val="000020"/>
          <w:sz w:val="19"/>
          <w:szCs w:val="19"/>
          <w:lang w:val="en"/>
        </w:rPr>
        <w:t xml:space="preserve"> </w:t>
      </w:r>
    </w:p>
    <w:p w14:paraId="4A4B336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41FEE74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Person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Katie Niemi</w:t>
      </w:r>
    </w:p>
    <w:p w14:paraId="6AFC77B8"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Position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National Coastal Barriers Coordinator</w:t>
      </w:r>
      <w:r w:rsidRPr="008B0D91">
        <w:rPr>
          <w:rFonts w:ascii="Verdana" w:eastAsia="Times New Roman" w:hAnsi="Verdana" w:cs="Times New Roman"/>
          <w:color w:val="000020"/>
          <w:sz w:val="19"/>
          <w:szCs w:val="19"/>
          <w:lang w:val="en"/>
        </w:rPr>
        <w:t xml:space="preserve"> </w:t>
      </w:r>
    </w:p>
    <w:p w14:paraId="7289CC9F"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Address</w:t>
      </w:r>
      <w:r w:rsidRPr="008B0D91">
        <w:rPr>
          <w:rFonts w:ascii="Verdana" w:eastAsia="Times New Roman" w:hAnsi="Verdana" w:cs="Times New Roman"/>
          <w:color w:val="000020"/>
          <w:sz w:val="19"/>
          <w:szCs w:val="19"/>
          <w:lang w:val="en"/>
        </w:rPr>
        <w:t xml:space="preserve"> </w:t>
      </w:r>
    </w:p>
    <w:p w14:paraId="2B7BD67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 Type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mailing and physical address</w:t>
      </w:r>
      <w:r w:rsidRPr="008B0D91">
        <w:rPr>
          <w:rFonts w:ascii="Verdana" w:eastAsia="Times New Roman" w:hAnsi="Verdana" w:cs="Times New Roman"/>
          <w:color w:val="000020"/>
          <w:sz w:val="19"/>
          <w:szCs w:val="19"/>
          <w:lang w:val="en"/>
        </w:rPr>
        <w:t xml:space="preserve"> </w:t>
      </w:r>
    </w:p>
    <w:p w14:paraId="48E0547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5275 Leesburg Pike, MS ES</w:t>
      </w:r>
      <w:r w:rsidRPr="008B0D91">
        <w:rPr>
          <w:rFonts w:ascii="Verdana" w:eastAsia="Times New Roman" w:hAnsi="Verdana" w:cs="Times New Roman"/>
          <w:color w:val="000020"/>
          <w:sz w:val="19"/>
          <w:szCs w:val="19"/>
          <w:lang w:val="en"/>
        </w:rPr>
        <w:t xml:space="preserve"> </w:t>
      </w:r>
    </w:p>
    <w:p w14:paraId="61148DD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 Headquarters</w:t>
      </w:r>
      <w:r w:rsidRPr="008B0D91">
        <w:rPr>
          <w:rFonts w:ascii="Verdana" w:eastAsia="Times New Roman" w:hAnsi="Verdana" w:cs="Times New Roman"/>
          <w:color w:val="000020"/>
          <w:sz w:val="19"/>
          <w:szCs w:val="19"/>
          <w:lang w:val="en"/>
        </w:rPr>
        <w:t xml:space="preserve"> </w:t>
      </w:r>
    </w:p>
    <w:p w14:paraId="6C92C85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City</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Falls Church</w:t>
      </w:r>
      <w:r w:rsidRPr="008B0D91">
        <w:rPr>
          <w:rFonts w:ascii="Verdana" w:eastAsia="Times New Roman" w:hAnsi="Verdana" w:cs="Times New Roman"/>
          <w:color w:val="000020"/>
          <w:sz w:val="19"/>
          <w:szCs w:val="19"/>
          <w:lang w:val="en"/>
        </w:rPr>
        <w:t xml:space="preserve"> </w:t>
      </w:r>
    </w:p>
    <w:p w14:paraId="561DDF1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State or Province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VA</w:t>
      </w:r>
      <w:r w:rsidRPr="008B0D91">
        <w:rPr>
          <w:rFonts w:ascii="Verdana" w:eastAsia="Times New Roman" w:hAnsi="Verdana" w:cs="Times New Roman"/>
          <w:color w:val="000020"/>
          <w:sz w:val="19"/>
          <w:szCs w:val="19"/>
          <w:lang w:val="en"/>
        </w:rPr>
        <w:t xml:space="preserve"> </w:t>
      </w:r>
    </w:p>
    <w:p w14:paraId="53047BD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Postal Code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22041</w:t>
      </w:r>
    </w:p>
    <w:p w14:paraId="6E1035C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7EEB2BF7"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Voice Telephone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703-358-2171</w:t>
      </w:r>
      <w:r w:rsidRPr="008B0D91">
        <w:rPr>
          <w:rFonts w:ascii="Verdana" w:eastAsia="Times New Roman" w:hAnsi="Verdana" w:cs="Times New Roman"/>
          <w:color w:val="000020"/>
          <w:sz w:val="19"/>
          <w:szCs w:val="19"/>
          <w:lang w:val="en"/>
        </w:rPr>
        <w:t xml:space="preserve"> </w:t>
      </w:r>
    </w:p>
    <w:p w14:paraId="1F029081"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Electronic Mail Address</w:t>
      </w:r>
      <w:r w:rsidRPr="008B0D91">
        <w:rPr>
          <w:rFonts w:ascii="Verdana" w:eastAsia="Times New Roman" w:hAnsi="Verdana" w:cs="Times New Roman"/>
          <w:color w:val="000020"/>
          <w:sz w:val="19"/>
          <w:szCs w:val="19"/>
          <w:lang w:val="en"/>
        </w:rPr>
        <w:t> </w:t>
      </w:r>
      <w:hyperlink r:id="rId14" w:history="1">
        <w:r w:rsidRPr="008B0D91">
          <w:rPr>
            <w:rFonts w:ascii="Verdana" w:eastAsia="Times New Roman" w:hAnsi="Verdana" w:cs="Times New Roman"/>
            <w:color w:val="098EA6"/>
            <w:sz w:val="19"/>
            <w:szCs w:val="19"/>
            <w:lang w:val="en"/>
          </w:rPr>
          <w:t>CBRA@fws.gov</w:t>
        </w:r>
      </w:hyperlink>
    </w:p>
    <w:p w14:paraId="406E5C63"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4DB0C4B"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Resource Description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Downloadable Data</w:t>
      </w:r>
      <w:r w:rsidRPr="008B0D91">
        <w:rPr>
          <w:rFonts w:ascii="Verdana" w:eastAsia="Times New Roman" w:hAnsi="Verdana" w:cs="Times New Roman"/>
          <w:color w:val="000020"/>
          <w:sz w:val="19"/>
          <w:szCs w:val="19"/>
          <w:lang w:val="en"/>
        </w:rPr>
        <w:t xml:space="preserve"> </w:t>
      </w:r>
    </w:p>
    <w:p w14:paraId="42737A47"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Distribution Liability</w:t>
      </w:r>
      <w:r w:rsidRPr="008B0D91">
        <w:rPr>
          <w:rFonts w:ascii="Verdana" w:eastAsia="Times New Roman" w:hAnsi="Verdana" w:cs="Times New Roman"/>
          <w:color w:val="000020"/>
          <w:sz w:val="19"/>
          <w:szCs w:val="19"/>
          <w:lang w:val="en"/>
        </w:rPr>
        <w:t xml:space="preserve"> </w:t>
      </w:r>
    </w:p>
    <w:p w14:paraId="6326D83F"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Although these data and information have been processed successfully on a computer system at the U.S. Fish and Wildlife Service, no warranty expressed or implied is made regarding the accuracy or utility of the data and information on any other system or for general or scientific purposes, nor shall the act of distribution constitute any such warranty. This disclaimer applies both to individual use of the data, and information, and aggregate use with other data and information. It is also strongly recommended that careful attention be paid to the contents of the metadata file associated with these data and information. The U.S. Fish and Wildlife Service shall not be held liable for improper or incorrect use of the data and information described and/or contained herein.</w:t>
      </w:r>
    </w:p>
    <w:p w14:paraId="6442DCA6" w14:textId="77777777" w:rsidR="008B0D91" w:rsidRPr="008B0D91" w:rsidRDefault="00335ED2" w:rsidP="008B0D91">
      <w:pPr>
        <w:spacing w:after="0" w:line="240" w:lineRule="auto"/>
        <w:rPr>
          <w:rFonts w:ascii="Verdana" w:eastAsia="Times New Roman" w:hAnsi="Verdana" w:cs="Times New Roman"/>
          <w:color w:val="AAAAAA"/>
          <w:sz w:val="19"/>
          <w:szCs w:val="19"/>
          <w:lang w:val="en"/>
        </w:rPr>
      </w:pPr>
      <w:hyperlink r:id="rId15" w:anchor="ID0EDA" w:history="1">
        <w:r w:rsidR="008B0D91" w:rsidRPr="008B0D91">
          <w:rPr>
            <w:rFonts w:ascii="Verdana" w:eastAsia="Times New Roman" w:hAnsi="Verdana" w:cs="Times New Roman"/>
            <w:i/>
            <w:iCs/>
            <w:color w:val="098EA6"/>
            <w:sz w:val="16"/>
            <w:szCs w:val="16"/>
            <w:lang w:val="en"/>
          </w:rPr>
          <w:t>Hide Distribution Information</w:t>
        </w:r>
        <w:proofErr w:type="gramStart"/>
        <w:r w:rsidR="008B0D91" w:rsidRPr="008B0D91">
          <w:rPr>
            <w:rFonts w:ascii="Verdana" w:eastAsia="Times New Roman" w:hAnsi="Verdana" w:cs="Times New Roman"/>
            <w:i/>
            <w:iCs/>
            <w:color w:val="098EA6"/>
            <w:sz w:val="16"/>
            <w:szCs w:val="16"/>
            <w:lang w:val="en"/>
          </w:rPr>
          <w:t>  </w:t>
        </w:r>
        <w:r w:rsidR="008B0D91" w:rsidRPr="008B0D91">
          <w:rPr>
            <w:rFonts w:ascii="Arial" w:eastAsia="Times New Roman" w:hAnsi="Arial" w:cs="Arial"/>
            <w:i/>
            <w:iCs/>
            <w:color w:val="098EA6"/>
            <w:sz w:val="16"/>
            <w:szCs w:val="16"/>
            <w:lang w:val="en"/>
          </w:rPr>
          <w:t>▲</w:t>
        </w:r>
        <w:proofErr w:type="gramEnd"/>
      </w:hyperlink>
    </w:p>
    <w:p w14:paraId="7417BE7E" w14:textId="77777777" w:rsidR="008B0D91" w:rsidRPr="008B0D91" w:rsidRDefault="00335ED2"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6" w:anchor="ID0ECA" w:history="1">
        <w:r w:rsidR="008B0D91" w:rsidRPr="008B0D91">
          <w:rPr>
            <w:rFonts w:ascii="Verdana" w:eastAsia="Times New Roman" w:hAnsi="Verdana" w:cs="Times New Roman"/>
            <w:b/>
            <w:bCs/>
            <w:color w:val="888888"/>
            <w:sz w:val="23"/>
            <w:szCs w:val="23"/>
            <w:lang w:val="en"/>
          </w:rPr>
          <w:t>Metadata Reference</w:t>
        </w:r>
        <w:proofErr w:type="gramStart"/>
        <w:r w:rsidR="008B0D91" w:rsidRPr="008B0D91">
          <w:rPr>
            <w:rFonts w:ascii="Verdana" w:eastAsia="Times New Roman" w:hAnsi="Verdana" w:cs="Times New Roman"/>
            <w:b/>
            <w:bCs/>
            <w:color w:val="888888"/>
            <w:sz w:val="23"/>
            <w:szCs w:val="23"/>
            <w:lang w:val="en"/>
          </w:rPr>
          <w:t xml:space="preserve">  </w:t>
        </w:r>
        <w:r w:rsidR="008B0D91" w:rsidRPr="008B0D91">
          <w:rPr>
            <w:rFonts w:ascii="Arial" w:eastAsia="Times New Roman" w:hAnsi="Arial" w:cs="Arial"/>
            <w:b/>
            <w:bCs/>
            <w:vanish/>
            <w:color w:val="888888"/>
            <w:sz w:val="23"/>
            <w:szCs w:val="23"/>
            <w:lang w:val="en"/>
          </w:rPr>
          <w:t>▼</w:t>
        </w:r>
        <w:proofErr w:type="gramEnd"/>
        <w:r w:rsidR="008B0D91" w:rsidRPr="008B0D91">
          <w:rPr>
            <w:rFonts w:ascii="Arial" w:eastAsia="Times New Roman" w:hAnsi="Arial" w:cs="Arial"/>
            <w:b/>
            <w:bCs/>
            <w:color w:val="888888"/>
            <w:sz w:val="23"/>
            <w:szCs w:val="23"/>
            <w:lang w:val="en"/>
          </w:rPr>
          <w:t>►</w:t>
        </w:r>
      </w:hyperlink>
    </w:p>
    <w:p w14:paraId="4DF3E115"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Metadata Date</w:t>
      </w:r>
      <w:r w:rsidRPr="008B0D91">
        <w:rPr>
          <w:rFonts w:ascii="Verdana" w:eastAsia="Times New Roman" w:hAnsi="Verdana" w:cs="Times New Roman"/>
          <w:color w:val="000020"/>
          <w:sz w:val="19"/>
          <w:szCs w:val="19"/>
          <w:lang w:val="en"/>
        </w:rPr>
        <w:t> </w:t>
      </w:r>
      <w:commentRangeStart w:id="20"/>
      <w:r w:rsidRPr="008B0D91">
        <w:rPr>
          <w:rFonts w:ascii="Verdana" w:eastAsia="Times New Roman" w:hAnsi="Verdana" w:cs="Times New Roman"/>
          <w:color w:val="999999"/>
          <w:sz w:val="19"/>
          <w:szCs w:val="19"/>
          <w:highlight w:val="magenta"/>
          <w:lang w:val="en"/>
        </w:rPr>
        <w:t>2020-02-04</w:t>
      </w:r>
      <w:r w:rsidRPr="008B0D91">
        <w:rPr>
          <w:rFonts w:ascii="Verdana" w:eastAsia="Times New Roman" w:hAnsi="Verdana" w:cs="Times New Roman"/>
          <w:color w:val="000020"/>
          <w:sz w:val="19"/>
          <w:szCs w:val="19"/>
          <w:lang w:val="en"/>
        </w:rPr>
        <w:t xml:space="preserve"> </w:t>
      </w:r>
      <w:commentRangeEnd w:id="20"/>
      <w:r>
        <w:rPr>
          <w:rStyle w:val="CommentReference"/>
        </w:rPr>
        <w:commentReference w:id="20"/>
      </w:r>
    </w:p>
    <w:p w14:paraId="200EBF7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Metadata Contact</w:t>
      </w:r>
      <w:r w:rsidRPr="008B0D91">
        <w:rPr>
          <w:rFonts w:ascii="Verdana" w:eastAsia="Times New Roman" w:hAnsi="Verdana" w:cs="Times New Roman"/>
          <w:color w:val="000020"/>
          <w:sz w:val="19"/>
          <w:szCs w:val="19"/>
          <w:lang w:val="en"/>
        </w:rPr>
        <w:t xml:space="preserve"> </w:t>
      </w:r>
    </w:p>
    <w:p w14:paraId="70D4141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Information</w:t>
      </w:r>
      <w:r w:rsidRPr="008B0D91">
        <w:rPr>
          <w:rFonts w:ascii="Verdana" w:eastAsia="Times New Roman" w:hAnsi="Verdana" w:cs="Times New Roman"/>
          <w:color w:val="000020"/>
          <w:sz w:val="19"/>
          <w:szCs w:val="19"/>
          <w:lang w:val="en"/>
        </w:rPr>
        <w:t xml:space="preserve"> </w:t>
      </w:r>
    </w:p>
    <w:p w14:paraId="1313AAB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 Primary</w:t>
      </w:r>
      <w:r w:rsidRPr="008B0D91">
        <w:rPr>
          <w:rFonts w:ascii="Verdana" w:eastAsia="Times New Roman" w:hAnsi="Verdana" w:cs="Times New Roman"/>
          <w:color w:val="000020"/>
          <w:sz w:val="19"/>
          <w:szCs w:val="19"/>
          <w:lang w:val="en"/>
        </w:rPr>
        <w:t xml:space="preserve"> </w:t>
      </w:r>
    </w:p>
    <w:p w14:paraId="7489322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4E54FB4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Person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Katie Niemi</w:t>
      </w:r>
    </w:p>
    <w:p w14:paraId="2D396E40"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Position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National Coastal Barriers Coordinator</w:t>
      </w:r>
      <w:r w:rsidRPr="008B0D91">
        <w:rPr>
          <w:rFonts w:ascii="Verdana" w:eastAsia="Times New Roman" w:hAnsi="Verdana" w:cs="Times New Roman"/>
          <w:color w:val="000020"/>
          <w:sz w:val="19"/>
          <w:szCs w:val="19"/>
          <w:lang w:val="en"/>
        </w:rPr>
        <w:t xml:space="preserve"> </w:t>
      </w:r>
    </w:p>
    <w:p w14:paraId="0F474659"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Address</w:t>
      </w:r>
      <w:r w:rsidRPr="008B0D91">
        <w:rPr>
          <w:rFonts w:ascii="Verdana" w:eastAsia="Times New Roman" w:hAnsi="Verdana" w:cs="Times New Roman"/>
          <w:color w:val="000020"/>
          <w:sz w:val="19"/>
          <w:szCs w:val="19"/>
          <w:lang w:val="en"/>
        </w:rPr>
        <w:t xml:space="preserve"> </w:t>
      </w:r>
    </w:p>
    <w:p w14:paraId="3C62878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 Type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mailing and physical address</w:t>
      </w:r>
      <w:r w:rsidRPr="008B0D91">
        <w:rPr>
          <w:rFonts w:ascii="Verdana" w:eastAsia="Times New Roman" w:hAnsi="Verdana" w:cs="Times New Roman"/>
          <w:color w:val="000020"/>
          <w:sz w:val="19"/>
          <w:szCs w:val="19"/>
          <w:lang w:val="en"/>
        </w:rPr>
        <w:t xml:space="preserve"> </w:t>
      </w:r>
    </w:p>
    <w:p w14:paraId="2AF6B6B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5275 Leesburg Pike, MS ES</w:t>
      </w:r>
      <w:r w:rsidRPr="008B0D91">
        <w:rPr>
          <w:rFonts w:ascii="Verdana" w:eastAsia="Times New Roman" w:hAnsi="Verdana" w:cs="Times New Roman"/>
          <w:color w:val="000020"/>
          <w:sz w:val="19"/>
          <w:szCs w:val="19"/>
          <w:lang w:val="en"/>
        </w:rPr>
        <w:t xml:space="preserve"> </w:t>
      </w:r>
    </w:p>
    <w:p w14:paraId="55CC4E7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 Headquarters</w:t>
      </w:r>
      <w:r w:rsidRPr="008B0D91">
        <w:rPr>
          <w:rFonts w:ascii="Verdana" w:eastAsia="Times New Roman" w:hAnsi="Verdana" w:cs="Times New Roman"/>
          <w:color w:val="000020"/>
          <w:sz w:val="19"/>
          <w:szCs w:val="19"/>
          <w:lang w:val="en"/>
        </w:rPr>
        <w:t xml:space="preserve"> </w:t>
      </w:r>
    </w:p>
    <w:p w14:paraId="19EA153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City</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Falls Church</w:t>
      </w:r>
      <w:r w:rsidRPr="008B0D91">
        <w:rPr>
          <w:rFonts w:ascii="Verdana" w:eastAsia="Times New Roman" w:hAnsi="Verdana" w:cs="Times New Roman"/>
          <w:color w:val="000020"/>
          <w:sz w:val="19"/>
          <w:szCs w:val="19"/>
          <w:lang w:val="en"/>
        </w:rPr>
        <w:t xml:space="preserve"> </w:t>
      </w:r>
    </w:p>
    <w:p w14:paraId="443D132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State or Province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VA</w:t>
      </w:r>
      <w:r w:rsidRPr="008B0D91">
        <w:rPr>
          <w:rFonts w:ascii="Verdana" w:eastAsia="Times New Roman" w:hAnsi="Verdana" w:cs="Times New Roman"/>
          <w:color w:val="000020"/>
          <w:sz w:val="19"/>
          <w:szCs w:val="19"/>
          <w:lang w:val="en"/>
        </w:rPr>
        <w:t xml:space="preserve"> </w:t>
      </w:r>
    </w:p>
    <w:p w14:paraId="7615C5F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Postal Code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22041</w:t>
      </w:r>
    </w:p>
    <w:p w14:paraId="3C598BE6"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5258BC50"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Voice Telephone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703-358-2171</w:t>
      </w:r>
      <w:r w:rsidRPr="008B0D91">
        <w:rPr>
          <w:rFonts w:ascii="Verdana" w:eastAsia="Times New Roman" w:hAnsi="Verdana" w:cs="Times New Roman"/>
          <w:color w:val="000020"/>
          <w:sz w:val="19"/>
          <w:szCs w:val="19"/>
          <w:lang w:val="en"/>
        </w:rPr>
        <w:t xml:space="preserve"> </w:t>
      </w:r>
    </w:p>
    <w:p w14:paraId="313D2706"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Electronic Mail Address</w:t>
      </w:r>
      <w:r w:rsidRPr="008B0D91">
        <w:rPr>
          <w:rFonts w:ascii="Verdana" w:eastAsia="Times New Roman" w:hAnsi="Verdana" w:cs="Times New Roman"/>
          <w:color w:val="000020"/>
          <w:sz w:val="19"/>
          <w:szCs w:val="19"/>
          <w:lang w:val="en"/>
        </w:rPr>
        <w:t> </w:t>
      </w:r>
      <w:hyperlink r:id="rId19" w:history="1">
        <w:r w:rsidRPr="008B0D91">
          <w:rPr>
            <w:rFonts w:ascii="Verdana" w:eastAsia="Times New Roman" w:hAnsi="Verdana" w:cs="Times New Roman"/>
            <w:color w:val="098EA6"/>
            <w:sz w:val="19"/>
            <w:szCs w:val="19"/>
            <w:lang w:val="en"/>
          </w:rPr>
          <w:t>CBRA@fws.gov</w:t>
        </w:r>
      </w:hyperlink>
    </w:p>
    <w:p w14:paraId="120EE27B"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0133F3B"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lastRenderedPageBreak/>
        <w:t>Metadata Standard Name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FGDC Content Standard for Digital Geospatial Metadata</w:t>
      </w:r>
      <w:r w:rsidRPr="008B0D91">
        <w:rPr>
          <w:rFonts w:ascii="Verdana" w:eastAsia="Times New Roman" w:hAnsi="Verdana" w:cs="Times New Roman"/>
          <w:color w:val="000020"/>
          <w:sz w:val="19"/>
          <w:szCs w:val="19"/>
          <w:lang w:val="en"/>
        </w:rPr>
        <w:t xml:space="preserve"> </w:t>
      </w:r>
    </w:p>
    <w:p w14:paraId="5D6D9D43" w14:textId="77777777" w:rsidR="008B0D91" w:rsidRPr="008B0D91" w:rsidRDefault="008B0D91" w:rsidP="008B0D91">
      <w:pPr>
        <w:spacing w:after="24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Metadata Standard Version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FGDC-STD-001-1998</w:t>
      </w:r>
    </w:p>
    <w:p w14:paraId="51370395" w14:textId="77777777" w:rsidR="008B0D91" w:rsidRPr="008B0D91" w:rsidRDefault="008B0D91" w:rsidP="008B0D91">
      <w:pPr>
        <w:spacing w:after="0" w:line="240" w:lineRule="auto"/>
        <w:rPr>
          <w:rFonts w:ascii="Verdana" w:eastAsia="Times New Roman" w:hAnsi="Verdana" w:cs="Times New Roman"/>
          <w:color w:val="000020"/>
          <w:sz w:val="19"/>
          <w:szCs w:val="19"/>
          <w:lang w:val="en"/>
        </w:rPr>
      </w:pPr>
    </w:p>
    <w:p w14:paraId="469148B7" w14:textId="77777777" w:rsidR="008B0D91" w:rsidRPr="008B0D91" w:rsidRDefault="00335ED2" w:rsidP="008B0D91">
      <w:pPr>
        <w:spacing w:after="0" w:line="240" w:lineRule="auto"/>
        <w:rPr>
          <w:rFonts w:ascii="Verdana" w:eastAsia="Times New Roman" w:hAnsi="Verdana" w:cs="Times New Roman"/>
          <w:color w:val="AAAAAA"/>
          <w:sz w:val="19"/>
          <w:szCs w:val="19"/>
          <w:lang w:val="en"/>
        </w:rPr>
      </w:pPr>
      <w:hyperlink r:id="rId20" w:anchor="ID0ECA" w:history="1">
        <w:r w:rsidR="008B0D91" w:rsidRPr="008B0D91">
          <w:rPr>
            <w:rFonts w:ascii="Verdana" w:eastAsia="Times New Roman" w:hAnsi="Verdana" w:cs="Times New Roman"/>
            <w:i/>
            <w:iCs/>
            <w:color w:val="098EA6"/>
            <w:sz w:val="16"/>
            <w:szCs w:val="16"/>
            <w:lang w:val="en"/>
          </w:rPr>
          <w:t>Hide Metadata Reference</w:t>
        </w:r>
        <w:bookmarkStart w:id="21" w:name="_GoBack"/>
        <w:proofErr w:type="gramStart"/>
        <w:r w:rsidR="008B0D91" w:rsidRPr="008B0D91">
          <w:rPr>
            <w:rFonts w:ascii="Verdana" w:eastAsia="Times New Roman" w:hAnsi="Verdana" w:cs="Times New Roman"/>
            <w:i/>
            <w:iCs/>
            <w:color w:val="098EA6"/>
            <w:sz w:val="16"/>
            <w:szCs w:val="16"/>
            <w:lang w:val="en"/>
          </w:rPr>
          <w:t>  </w:t>
        </w:r>
        <w:bookmarkEnd w:id="21"/>
        <w:r w:rsidR="008B0D91" w:rsidRPr="008B0D91">
          <w:rPr>
            <w:rFonts w:ascii="Arial" w:eastAsia="Times New Roman" w:hAnsi="Arial" w:cs="Arial"/>
            <w:i/>
            <w:iCs/>
            <w:color w:val="098EA6"/>
            <w:sz w:val="16"/>
            <w:szCs w:val="16"/>
            <w:lang w:val="en"/>
          </w:rPr>
          <w:t>▲</w:t>
        </w:r>
        <w:proofErr w:type="gramEnd"/>
      </w:hyperlink>
    </w:p>
    <w:p w14:paraId="00375AF9" w14:textId="77777777" w:rsidR="00CD5690" w:rsidRPr="008B0D91" w:rsidRDefault="00335ED2" w:rsidP="008B0D91"/>
    <w:sectPr w:rsidR="00CD5690" w:rsidRPr="008B0D91" w:rsidSect="00AE7AD1">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0" w:author="Zosh, Jennifer Mitchell" w:date="2020-02-04T06:22:00Z" w:initials="ZJM">
    <w:p w14:paraId="50667A08" w14:textId="6666304E" w:rsidR="008B0D91" w:rsidRDefault="008B0D91">
      <w:pPr>
        <w:pStyle w:val="CommentText"/>
      </w:pPr>
      <w:r>
        <w:rPr>
          <w:rStyle w:val="CommentReference"/>
        </w:rPr>
        <w:annotationRef/>
      </w:r>
      <w:r>
        <w:t>This can only be the date when the metadata is created/edited.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667A0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Dana K">
    <w15:presenceInfo w15:providerId="AD" w15:userId="S-1-5-21-2589800181-1723214923-4271176276-116823"/>
  </w15:person>
  <w15:person w15:author="Zosh, Jennifer Mitchell">
    <w15:presenceInfo w15:providerId="AD" w15:userId="S-1-5-21-2589800181-1723214923-4271176276-253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D1"/>
    <w:rsid w:val="00003292"/>
    <w:rsid w:val="00335ED2"/>
    <w:rsid w:val="003C7A59"/>
    <w:rsid w:val="00567DB1"/>
    <w:rsid w:val="00716A2B"/>
    <w:rsid w:val="008B0D91"/>
    <w:rsid w:val="00AE7AD1"/>
    <w:rsid w:val="00D20437"/>
    <w:rsid w:val="00E60C2C"/>
    <w:rsid w:val="00E74EBD"/>
    <w:rsid w:val="00F40CC2"/>
    <w:rsid w:val="00FD3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1A7FB"/>
  <w15:chartTrackingRefBased/>
  <w15:docId w15:val="{3C113602-D557-4D84-8074-FF930B68B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E7AD1"/>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7AD1"/>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AE7AD1"/>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AE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E7AD1"/>
    <w:rPr>
      <w:rFonts w:ascii="Courier New" w:eastAsia="Times New Roman" w:hAnsi="Courier New" w:cs="Courier New"/>
      <w:sz w:val="20"/>
      <w:szCs w:val="20"/>
    </w:rPr>
  </w:style>
  <w:style w:type="character" w:customStyle="1" w:styleId="hide">
    <w:name w:val="hide"/>
    <w:basedOn w:val="DefaultParagraphFont"/>
    <w:rsid w:val="00AE7AD1"/>
    <w:rPr>
      <w:vanish/>
      <w:webHidden w:val="0"/>
      <w:specVanish w:val="0"/>
    </w:rPr>
  </w:style>
  <w:style w:type="character" w:customStyle="1" w:styleId="show">
    <w:name w:val="show"/>
    <w:basedOn w:val="DefaultParagraphFont"/>
    <w:rsid w:val="00AE7AD1"/>
  </w:style>
  <w:style w:type="character" w:customStyle="1" w:styleId="element1">
    <w:name w:val="element1"/>
    <w:basedOn w:val="DefaultParagraphFont"/>
    <w:rsid w:val="00AE7AD1"/>
    <w:rPr>
      <w:b w:val="0"/>
      <w:bCs w:val="0"/>
      <w:smallCaps/>
      <w:color w:val="666666"/>
      <w:sz w:val="22"/>
      <w:szCs w:val="22"/>
    </w:rPr>
  </w:style>
  <w:style w:type="character" w:customStyle="1" w:styleId="textold1">
    <w:name w:val="textold1"/>
    <w:basedOn w:val="DefaultParagraphFont"/>
    <w:rsid w:val="00AE7AD1"/>
    <w:rPr>
      <w:color w:val="999999"/>
    </w:rPr>
  </w:style>
  <w:style w:type="character" w:styleId="CommentReference">
    <w:name w:val="annotation reference"/>
    <w:basedOn w:val="DefaultParagraphFont"/>
    <w:uiPriority w:val="99"/>
    <w:semiHidden/>
    <w:unhideWhenUsed/>
    <w:rsid w:val="00AE7AD1"/>
    <w:rPr>
      <w:sz w:val="16"/>
      <w:szCs w:val="16"/>
    </w:rPr>
  </w:style>
  <w:style w:type="paragraph" w:styleId="CommentText">
    <w:name w:val="annotation text"/>
    <w:basedOn w:val="Normal"/>
    <w:link w:val="CommentTextChar"/>
    <w:uiPriority w:val="99"/>
    <w:semiHidden/>
    <w:unhideWhenUsed/>
    <w:rsid w:val="00AE7AD1"/>
    <w:pPr>
      <w:spacing w:line="240" w:lineRule="auto"/>
    </w:pPr>
    <w:rPr>
      <w:sz w:val="20"/>
      <w:szCs w:val="20"/>
    </w:rPr>
  </w:style>
  <w:style w:type="character" w:customStyle="1" w:styleId="CommentTextChar">
    <w:name w:val="Comment Text Char"/>
    <w:basedOn w:val="DefaultParagraphFont"/>
    <w:link w:val="CommentText"/>
    <w:uiPriority w:val="99"/>
    <w:semiHidden/>
    <w:rsid w:val="00AE7AD1"/>
    <w:rPr>
      <w:sz w:val="20"/>
      <w:szCs w:val="20"/>
    </w:rPr>
  </w:style>
  <w:style w:type="paragraph" w:styleId="CommentSubject">
    <w:name w:val="annotation subject"/>
    <w:basedOn w:val="CommentText"/>
    <w:next w:val="CommentText"/>
    <w:link w:val="CommentSubjectChar"/>
    <w:uiPriority w:val="99"/>
    <w:semiHidden/>
    <w:unhideWhenUsed/>
    <w:rsid w:val="00AE7AD1"/>
    <w:rPr>
      <w:b/>
      <w:bCs/>
    </w:rPr>
  </w:style>
  <w:style w:type="character" w:customStyle="1" w:styleId="CommentSubjectChar">
    <w:name w:val="Comment Subject Char"/>
    <w:basedOn w:val="CommentTextChar"/>
    <w:link w:val="CommentSubject"/>
    <w:uiPriority w:val="99"/>
    <w:semiHidden/>
    <w:rsid w:val="00AE7AD1"/>
    <w:rPr>
      <w:b/>
      <w:bCs/>
      <w:sz w:val="20"/>
      <w:szCs w:val="20"/>
    </w:rPr>
  </w:style>
  <w:style w:type="paragraph" w:styleId="BalloonText">
    <w:name w:val="Balloon Text"/>
    <w:basedOn w:val="Normal"/>
    <w:link w:val="BalloonTextChar"/>
    <w:uiPriority w:val="99"/>
    <w:semiHidden/>
    <w:unhideWhenUsed/>
    <w:rsid w:val="00AE7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7A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711321">
      <w:bodyDiv w:val="1"/>
      <w:marLeft w:val="0"/>
      <w:marRight w:val="0"/>
      <w:marTop w:val="0"/>
      <w:marBottom w:val="0"/>
      <w:divBdr>
        <w:top w:val="none" w:sz="0" w:space="0" w:color="auto"/>
        <w:left w:val="none" w:sz="0" w:space="0" w:color="auto"/>
        <w:bottom w:val="none" w:sz="0" w:space="0" w:color="auto"/>
        <w:right w:val="none" w:sz="0" w:space="0" w:color="auto"/>
      </w:divBdr>
      <w:divsChild>
        <w:div w:id="465046726">
          <w:marLeft w:val="0"/>
          <w:marRight w:val="0"/>
          <w:marTop w:val="0"/>
          <w:marBottom w:val="0"/>
          <w:divBdr>
            <w:top w:val="none" w:sz="0" w:space="0" w:color="auto"/>
            <w:left w:val="none" w:sz="0" w:space="0" w:color="auto"/>
            <w:bottom w:val="none" w:sz="0" w:space="0" w:color="auto"/>
            <w:right w:val="none" w:sz="0" w:space="0" w:color="auto"/>
          </w:divBdr>
          <w:divsChild>
            <w:div w:id="1279146109">
              <w:marLeft w:val="240"/>
              <w:marRight w:val="0"/>
              <w:marTop w:val="0"/>
              <w:marBottom w:val="0"/>
              <w:divBdr>
                <w:top w:val="none" w:sz="0" w:space="0" w:color="auto"/>
                <w:left w:val="none" w:sz="0" w:space="0" w:color="auto"/>
                <w:bottom w:val="none" w:sz="0" w:space="0" w:color="auto"/>
                <w:right w:val="none" w:sz="0" w:space="0" w:color="auto"/>
              </w:divBdr>
              <w:divsChild>
                <w:div w:id="761028310">
                  <w:marLeft w:val="0"/>
                  <w:marRight w:val="0"/>
                  <w:marTop w:val="0"/>
                  <w:marBottom w:val="0"/>
                  <w:divBdr>
                    <w:top w:val="none" w:sz="0" w:space="0" w:color="auto"/>
                    <w:left w:val="none" w:sz="0" w:space="0" w:color="auto"/>
                    <w:bottom w:val="none" w:sz="0" w:space="0" w:color="auto"/>
                    <w:right w:val="none" w:sz="0" w:space="0" w:color="auto"/>
                  </w:divBdr>
                  <w:divsChild>
                    <w:div w:id="1025248389">
                      <w:marLeft w:val="0"/>
                      <w:marRight w:val="0"/>
                      <w:marTop w:val="0"/>
                      <w:marBottom w:val="0"/>
                      <w:divBdr>
                        <w:top w:val="none" w:sz="0" w:space="0" w:color="auto"/>
                        <w:left w:val="none" w:sz="0" w:space="0" w:color="auto"/>
                        <w:bottom w:val="none" w:sz="0" w:space="0" w:color="auto"/>
                        <w:right w:val="none" w:sz="0" w:space="0" w:color="auto"/>
                      </w:divBdr>
                      <w:divsChild>
                        <w:div w:id="1098908871">
                          <w:marLeft w:val="240"/>
                          <w:marRight w:val="0"/>
                          <w:marTop w:val="0"/>
                          <w:marBottom w:val="0"/>
                          <w:divBdr>
                            <w:top w:val="none" w:sz="0" w:space="0" w:color="auto"/>
                            <w:left w:val="none" w:sz="0" w:space="0" w:color="auto"/>
                            <w:bottom w:val="none" w:sz="0" w:space="0" w:color="auto"/>
                            <w:right w:val="none" w:sz="0" w:space="0" w:color="auto"/>
                          </w:divBdr>
                        </w:div>
                      </w:divsChild>
                    </w:div>
                    <w:div w:id="1095249328">
                      <w:marLeft w:val="0"/>
                      <w:marRight w:val="0"/>
                      <w:marTop w:val="0"/>
                      <w:marBottom w:val="0"/>
                      <w:divBdr>
                        <w:top w:val="none" w:sz="0" w:space="0" w:color="auto"/>
                        <w:left w:val="none" w:sz="0" w:space="0" w:color="auto"/>
                        <w:bottom w:val="none" w:sz="0" w:space="0" w:color="auto"/>
                        <w:right w:val="none" w:sz="0" w:space="0" w:color="auto"/>
                      </w:divBdr>
                      <w:divsChild>
                        <w:div w:id="1180850994">
                          <w:marLeft w:val="240"/>
                          <w:marRight w:val="0"/>
                          <w:marTop w:val="0"/>
                          <w:marBottom w:val="0"/>
                          <w:divBdr>
                            <w:top w:val="none" w:sz="0" w:space="0" w:color="auto"/>
                            <w:left w:val="none" w:sz="0" w:space="0" w:color="auto"/>
                            <w:bottom w:val="none" w:sz="0" w:space="0" w:color="auto"/>
                            <w:right w:val="none" w:sz="0" w:space="0" w:color="auto"/>
                          </w:divBdr>
                        </w:div>
                      </w:divsChild>
                    </w:div>
                    <w:div w:id="1107774799">
                      <w:marLeft w:val="0"/>
                      <w:marRight w:val="0"/>
                      <w:marTop w:val="0"/>
                      <w:marBottom w:val="0"/>
                      <w:divBdr>
                        <w:top w:val="none" w:sz="0" w:space="0" w:color="auto"/>
                        <w:left w:val="none" w:sz="0" w:space="0" w:color="auto"/>
                        <w:bottom w:val="none" w:sz="0" w:space="0" w:color="auto"/>
                        <w:right w:val="none" w:sz="0" w:space="0" w:color="auto"/>
                      </w:divBdr>
                      <w:divsChild>
                        <w:div w:id="1212577925">
                          <w:marLeft w:val="240"/>
                          <w:marRight w:val="0"/>
                          <w:marTop w:val="0"/>
                          <w:marBottom w:val="0"/>
                          <w:divBdr>
                            <w:top w:val="none" w:sz="0" w:space="0" w:color="auto"/>
                            <w:left w:val="none" w:sz="0" w:space="0" w:color="auto"/>
                            <w:bottom w:val="none" w:sz="0" w:space="0" w:color="auto"/>
                            <w:right w:val="none" w:sz="0" w:space="0" w:color="auto"/>
                          </w:divBdr>
                        </w:div>
                      </w:divsChild>
                    </w:div>
                    <w:div w:id="146286763">
                      <w:marLeft w:val="0"/>
                      <w:marRight w:val="0"/>
                      <w:marTop w:val="0"/>
                      <w:marBottom w:val="0"/>
                      <w:divBdr>
                        <w:top w:val="none" w:sz="0" w:space="0" w:color="auto"/>
                        <w:left w:val="none" w:sz="0" w:space="0" w:color="auto"/>
                        <w:bottom w:val="none" w:sz="0" w:space="0" w:color="auto"/>
                        <w:right w:val="none" w:sz="0" w:space="0" w:color="auto"/>
                      </w:divBdr>
                      <w:divsChild>
                        <w:div w:id="1694108820">
                          <w:marLeft w:val="240"/>
                          <w:marRight w:val="0"/>
                          <w:marTop w:val="0"/>
                          <w:marBottom w:val="0"/>
                          <w:divBdr>
                            <w:top w:val="none" w:sz="0" w:space="0" w:color="auto"/>
                            <w:left w:val="none" w:sz="0" w:space="0" w:color="auto"/>
                            <w:bottom w:val="none" w:sz="0" w:space="0" w:color="auto"/>
                            <w:right w:val="none" w:sz="0" w:space="0" w:color="auto"/>
                          </w:divBdr>
                        </w:div>
                      </w:divsChild>
                    </w:div>
                    <w:div w:id="894514306">
                      <w:marLeft w:val="0"/>
                      <w:marRight w:val="0"/>
                      <w:marTop w:val="0"/>
                      <w:marBottom w:val="0"/>
                      <w:divBdr>
                        <w:top w:val="none" w:sz="0" w:space="0" w:color="auto"/>
                        <w:left w:val="none" w:sz="0" w:space="0" w:color="auto"/>
                        <w:bottom w:val="none" w:sz="0" w:space="0" w:color="auto"/>
                        <w:right w:val="none" w:sz="0" w:space="0" w:color="auto"/>
                      </w:divBdr>
                      <w:divsChild>
                        <w:div w:id="1112475960">
                          <w:marLeft w:val="240"/>
                          <w:marRight w:val="0"/>
                          <w:marTop w:val="0"/>
                          <w:marBottom w:val="0"/>
                          <w:divBdr>
                            <w:top w:val="none" w:sz="0" w:space="0" w:color="auto"/>
                            <w:left w:val="none" w:sz="0" w:space="0" w:color="auto"/>
                            <w:bottom w:val="none" w:sz="0" w:space="0" w:color="auto"/>
                            <w:right w:val="none" w:sz="0" w:space="0" w:color="auto"/>
                          </w:divBdr>
                        </w:div>
                      </w:divsChild>
                    </w:div>
                    <w:div w:id="36466563">
                      <w:marLeft w:val="0"/>
                      <w:marRight w:val="0"/>
                      <w:marTop w:val="0"/>
                      <w:marBottom w:val="0"/>
                      <w:divBdr>
                        <w:top w:val="none" w:sz="0" w:space="0" w:color="auto"/>
                        <w:left w:val="none" w:sz="0" w:space="0" w:color="auto"/>
                        <w:bottom w:val="none" w:sz="0" w:space="0" w:color="auto"/>
                        <w:right w:val="none" w:sz="0" w:space="0" w:color="auto"/>
                      </w:divBdr>
                      <w:divsChild>
                        <w:div w:id="28729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764260">
      <w:bodyDiv w:val="1"/>
      <w:marLeft w:val="0"/>
      <w:marRight w:val="0"/>
      <w:marTop w:val="0"/>
      <w:marBottom w:val="0"/>
      <w:divBdr>
        <w:top w:val="none" w:sz="0" w:space="0" w:color="auto"/>
        <w:left w:val="none" w:sz="0" w:space="0" w:color="auto"/>
        <w:bottom w:val="none" w:sz="0" w:space="0" w:color="auto"/>
        <w:right w:val="none" w:sz="0" w:space="0" w:color="auto"/>
      </w:divBdr>
      <w:divsChild>
        <w:div w:id="897781261">
          <w:marLeft w:val="0"/>
          <w:marRight w:val="0"/>
          <w:marTop w:val="0"/>
          <w:marBottom w:val="0"/>
          <w:divBdr>
            <w:top w:val="none" w:sz="0" w:space="0" w:color="auto"/>
            <w:left w:val="none" w:sz="0" w:space="0" w:color="auto"/>
            <w:bottom w:val="none" w:sz="0" w:space="0" w:color="auto"/>
            <w:right w:val="none" w:sz="0" w:space="0" w:color="auto"/>
          </w:divBdr>
          <w:divsChild>
            <w:div w:id="334066878">
              <w:marLeft w:val="240"/>
              <w:marRight w:val="0"/>
              <w:marTop w:val="0"/>
              <w:marBottom w:val="0"/>
              <w:divBdr>
                <w:top w:val="none" w:sz="0" w:space="0" w:color="auto"/>
                <w:left w:val="none" w:sz="0" w:space="0" w:color="auto"/>
                <w:bottom w:val="none" w:sz="0" w:space="0" w:color="auto"/>
                <w:right w:val="none" w:sz="0" w:space="0" w:color="auto"/>
              </w:divBdr>
              <w:divsChild>
                <w:div w:id="663509939">
                  <w:marLeft w:val="0"/>
                  <w:marRight w:val="0"/>
                  <w:marTop w:val="0"/>
                  <w:marBottom w:val="0"/>
                  <w:divBdr>
                    <w:top w:val="none" w:sz="0" w:space="0" w:color="auto"/>
                    <w:left w:val="none" w:sz="0" w:space="0" w:color="auto"/>
                    <w:bottom w:val="none" w:sz="0" w:space="0" w:color="auto"/>
                    <w:right w:val="none" w:sz="0" w:space="0" w:color="auto"/>
                  </w:divBdr>
                  <w:divsChild>
                    <w:div w:id="722754973">
                      <w:marLeft w:val="0"/>
                      <w:marRight w:val="0"/>
                      <w:marTop w:val="0"/>
                      <w:marBottom w:val="0"/>
                      <w:divBdr>
                        <w:top w:val="none" w:sz="0" w:space="0" w:color="auto"/>
                        <w:left w:val="none" w:sz="0" w:space="0" w:color="auto"/>
                        <w:bottom w:val="none" w:sz="0" w:space="0" w:color="auto"/>
                        <w:right w:val="none" w:sz="0" w:space="0" w:color="auto"/>
                      </w:divBdr>
                      <w:divsChild>
                        <w:div w:id="1337537777">
                          <w:marLeft w:val="240"/>
                          <w:marRight w:val="0"/>
                          <w:marTop w:val="0"/>
                          <w:marBottom w:val="0"/>
                          <w:divBdr>
                            <w:top w:val="none" w:sz="0" w:space="0" w:color="auto"/>
                            <w:left w:val="none" w:sz="0" w:space="0" w:color="auto"/>
                            <w:bottom w:val="none" w:sz="0" w:space="0" w:color="auto"/>
                            <w:right w:val="none" w:sz="0" w:space="0" w:color="auto"/>
                          </w:divBdr>
                        </w:div>
                      </w:divsChild>
                    </w:div>
                    <w:div w:id="1193148550">
                      <w:marLeft w:val="0"/>
                      <w:marRight w:val="0"/>
                      <w:marTop w:val="0"/>
                      <w:marBottom w:val="0"/>
                      <w:divBdr>
                        <w:top w:val="none" w:sz="0" w:space="0" w:color="auto"/>
                        <w:left w:val="none" w:sz="0" w:space="0" w:color="auto"/>
                        <w:bottom w:val="none" w:sz="0" w:space="0" w:color="auto"/>
                        <w:right w:val="none" w:sz="0" w:space="0" w:color="auto"/>
                      </w:divBdr>
                      <w:divsChild>
                        <w:div w:id="13465467">
                          <w:marLeft w:val="240"/>
                          <w:marRight w:val="0"/>
                          <w:marTop w:val="0"/>
                          <w:marBottom w:val="0"/>
                          <w:divBdr>
                            <w:top w:val="none" w:sz="0" w:space="0" w:color="auto"/>
                            <w:left w:val="none" w:sz="0" w:space="0" w:color="auto"/>
                            <w:bottom w:val="none" w:sz="0" w:space="0" w:color="auto"/>
                            <w:right w:val="none" w:sz="0" w:space="0" w:color="auto"/>
                          </w:divBdr>
                        </w:div>
                      </w:divsChild>
                    </w:div>
                    <w:div w:id="154999530">
                      <w:marLeft w:val="0"/>
                      <w:marRight w:val="0"/>
                      <w:marTop w:val="0"/>
                      <w:marBottom w:val="0"/>
                      <w:divBdr>
                        <w:top w:val="none" w:sz="0" w:space="0" w:color="auto"/>
                        <w:left w:val="none" w:sz="0" w:space="0" w:color="auto"/>
                        <w:bottom w:val="none" w:sz="0" w:space="0" w:color="auto"/>
                        <w:right w:val="none" w:sz="0" w:space="0" w:color="auto"/>
                      </w:divBdr>
                      <w:divsChild>
                        <w:div w:id="276451050">
                          <w:marLeft w:val="240"/>
                          <w:marRight w:val="0"/>
                          <w:marTop w:val="0"/>
                          <w:marBottom w:val="0"/>
                          <w:divBdr>
                            <w:top w:val="none" w:sz="0" w:space="0" w:color="auto"/>
                            <w:left w:val="none" w:sz="0" w:space="0" w:color="auto"/>
                            <w:bottom w:val="none" w:sz="0" w:space="0" w:color="auto"/>
                            <w:right w:val="none" w:sz="0" w:space="0" w:color="auto"/>
                          </w:divBdr>
                        </w:div>
                      </w:divsChild>
                    </w:div>
                    <w:div w:id="176700291">
                      <w:marLeft w:val="0"/>
                      <w:marRight w:val="0"/>
                      <w:marTop w:val="0"/>
                      <w:marBottom w:val="0"/>
                      <w:divBdr>
                        <w:top w:val="none" w:sz="0" w:space="0" w:color="auto"/>
                        <w:left w:val="none" w:sz="0" w:space="0" w:color="auto"/>
                        <w:bottom w:val="none" w:sz="0" w:space="0" w:color="auto"/>
                        <w:right w:val="none" w:sz="0" w:space="0" w:color="auto"/>
                      </w:divBdr>
                      <w:divsChild>
                        <w:div w:id="117769256">
                          <w:marLeft w:val="240"/>
                          <w:marRight w:val="0"/>
                          <w:marTop w:val="0"/>
                          <w:marBottom w:val="0"/>
                          <w:divBdr>
                            <w:top w:val="none" w:sz="0" w:space="0" w:color="auto"/>
                            <w:left w:val="none" w:sz="0" w:space="0" w:color="auto"/>
                            <w:bottom w:val="none" w:sz="0" w:space="0" w:color="auto"/>
                            <w:right w:val="none" w:sz="0" w:space="0" w:color="auto"/>
                          </w:divBdr>
                        </w:div>
                      </w:divsChild>
                    </w:div>
                    <w:div w:id="2039771021">
                      <w:marLeft w:val="0"/>
                      <w:marRight w:val="0"/>
                      <w:marTop w:val="0"/>
                      <w:marBottom w:val="0"/>
                      <w:divBdr>
                        <w:top w:val="none" w:sz="0" w:space="0" w:color="auto"/>
                        <w:left w:val="none" w:sz="0" w:space="0" w:color="auto"/>
                        <w:bottom w:val="none" w:sz="0" w:space="0" w:color="auto"/>
                        <w:right w:val="none" w:sz="0" w:space="0" w:color="auto"/>
                      </w:divBdr>
                      <w:divsChild>
                        <w:div w:id="608589643">
                          <w:marLeft w:val="240"/>
                          <w:marRight w:val="0"/>
                          <w:marTop w:val="0"/>
                          <w:marBottom w:val="0"/>
                          <w:divBdr>
                            <w:top w:val="none" w:sz="0" w:space="0" w:color="auto"/>
                            <w:left w:val="none" w:sz="0" w:space="0" w:color="auto"/>
                            <w:bottom w:val="none" w:sz="0" w:space="0" w:color="auto"/>
                            <w:right w:val="none" w:sz="0" w:space="0" w:color="auto"/>
                          </w:divBdr>
                        </w:div>
                      </w:divsChild>
                    </w:div>
                    <w:div w:id="1232811329">
                      <w:marLeft w:val="0"/>
                      <w:marRight w:val="0"/>
                      <w:marTop w:val="0"/>
                      <w:marBottom w:val="0"/>
                      <w:divBdr>
                        <w:top w:val="none" w:sz="0" w:space="0" w:color="auto"/>
                        <w:left w:val="none" w:sz="0" w:space="0" w:color="auto"/>
                        <w:bottom w:val="none" w:sz="0" w:space="0" w:color="auto"/>
                        <w:right w:val="none" w:sz="0" w:space="0" w:color="auto"/>
                      </w:divBdr>
                      <w:divsChild>
                        <w:div w:id="239993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090512">
      <w:bodyDiv w:val="1"/>
      <w:marLeft w:val="0"/>
      <w:marRight w:val="0"/>
      <w:marTop w:val="0"/>
      <w:marBottom w:val="0"/>
      <w:divBdr>
        <w:top w:val="none" w:sz="0" w:space="0" w:color="auto"/>
        <w:left w:val="none" w:sz="0" w:space="0" w:color="auto"/>
        <w:bottom w:val="none" w:sz="0" w:space="0" w:color="auto"/>
        <w:right w:val="none" w:sz="0" w:space="0" w:color="auto"/>
      </w:divBdr>
      <w:divsChild>
        <w:div w:id="1210148482">
          <w:marLeft w:val="0"/>
          <w:marRight w:val="0"/>
          <w:marTop w:val="0"/>
          <w:marBottom w:val="0"/>
          <w:divBdr>
            <w:top w:val="none" w:sz="0" w:space="0" w:color="auto"/>
            <w:left w:val="none" w:sz="0" w:space="0" w:color="auto"/>
            <w:bottom w:val="none" w:sz="0" w:space="0" w:color="auto"/>
            <w:right w:val="none" w:sz="0" w:space="0" w:color="auto"/>
          </w:divBdr>
          <w:divsChild>
            <w:div w:id="1617911159">
              <w:marLeft w:val="240"/>
              <w:marRight w:val="0"/>
              <w:marTop w:val="0"/>
              <w:marBottom w:val="0"/>
              <w:divBdr>
                <w:top w:val="none" w:sz="0" w:space="0" w:color="auto"/>
                <w:left w:val="none" w:sz="0" w:space="0" w:color="auto"/>
                <w:bottom w:val="none" w:sz="0" w:space="0" w:color="auto"/>
                <w:right w:val="none" w:sz="0" w:space="0" w:color="auto"/>
              </w:divBdr>
              <w:divsChild>
                <w:div w:id="725765345">
                  <w:marLeft w:val="0"/>
                  <w:marRight w:val="0"/>
                  <w:marTop w:val="0"/>
                  <w:marBottom w:val="0"/>
                  <w:divBdr>
                    <w:top w:val="none" w:sz="0" w:space="0" w:color="auto"/>
                    <w:left w:val="none" w:sz="0" w:space="0" w:color="auto"/>
                    <w:bottom w:val="none" w:sz="0" w:space="0" w:color="auto"/>
                    <w:right w:val="none" w:sz="0" w:space="0" w:color="auto"/>
                  </w:divBdr>
                  <w:divsChild>
                    <w:div w:id="455293289">
                      <w:marLeft w:val="0"/>
                      <w:marRight w:val="0"/>
                      <w:marTop w:val="0"/>
                      <w:marBottom w:val="0"/>
                      <w:divBdr>
                        <w:top w:val="none" w:sz="0" w:space="0" w:color="auto"/>
                        <w:left w:val="none" w:sz="0" w:space="0" w:color="auto"/>
                        <w:bottom w:val="none" w:sz="0" w:space="0" w:color="auto"/>
                        <w:right w:val="none" w:sz="0" w:space="0" w:color="auto"/>
                      </w:divBdr>
                      <w:divsChild>
                        <w:div w:id="1643345382">
                          <w:marLeft w:val="240"/>
                          <w:marRight w:val="0"/>
                          <w:marTop w:val="0"/>
                          <w:marBottom w:val="0"/>
                          <w:divBdr>
                            <w:top w:val="none" w:sz="0" w:space="0" w:color="auto"/>
                            <w:left w:val="none" w:sz="0" w:space="0" w:color="auto"/>
                            <w:bottom w:val="none" w:sz="0" w:space="0" w:color="auto"/>
                            <w:right w:val="none" w:sz="0" w:space="0" w:color="auto"/>
                          </w:divBdr>
                        </w:div>
                      </w:divsChild>
                    </w:div>
                    <w:div w:id="164051201">
                      <w:marLeft w:val="0"/>
                      <w:marRight w:val="0"/>
                      <w:marTop w:val="0"/>
                      <w:marBottom w:val="0"/>
                      <w:divBdr>
                        <w:top w:val="none" w:sz="0" w:space="0" w:color="auto"/>
                        <w:left w:val="none" w:sz="0" w:space="0" w:color="auto"/>
                        <w:bottom w:val="none" w:sz="0" w:space="0" w:color="auto"/>
                        <w:right w:val="none" w:sz="0" w:space="0" w:color="auto"/>
                      </w:divBdr>
                      <w:divsChild>
                        <w:div w:id="2043167052">
                          <w:marLeft w:val="240"/>
                          <w:marRight w:val="0"/>
                          <w:marTop w:val="0"/>
                          <w:marBottom w:val="0"/>
                          <w:divBdr>
                            <w:top w:val="none" w:sz="0" w:space="0" w:color="auto"/>
                            <w:left w:val="none" w:sz="0" w:space="0" w:color="auto"/>
                            <w:bottom w:val="none" w:sz="0" w:space="0" w:color="auto"/>
                            <w:right w:val="none" w:sz="0" w:space="0" w:color="auto"/>
                          </w:divBdr>
                        </w:div>
                      </w:divsChild>
                    </w:div>
                    <w:div w:id="652222640">
                      <w:marLeft w:val="0"/>
                      <w:marRight w:val="0"/>
                      <w:marTop w:val="0"/>
                      <w:marBottom w:val="0"/>
                      <w:divBdr>
                        <w:top w:val="none" w:sz="0" w:space="0" w:color="auto"/>
                        <w:left w:val="none" w:sz="0" w:space="0" w:color="auto"/>
                        <w:bottom w:val="none" w:sz="0" w:space="0" w:color="auto"/>
                        <w:right w:val="none" w:sz="0" w:space="0" w:color="auto"/>
                      </w:divBdr>
                      <w:divsChild>
                        <w:div w:id="1774091177">
                          <w:marLeft w:val="240"/>
                          <w:marRight w:val="0"/>
                          <w:marTop w:val="0"/>
                          <w:marBottom w:val="0"/>
                          <w:divBdr>
                            <w:top w:val="none" w:sz="0" w:space="0" w:color="auto"/>
                            <w:left w:val="none" w:sz="0" w:space="0" w:color="auto"/>
                            <w:bottom w:val="none" w:sz="0" w:space="0" w:color="auto"/>
                            <w:right w:val="none" w:sz="0" w:space="0" w:color="auto"/>
                          </w:divBdr>
                        </w:div>
                      </w:divsChild>
                    </w:div>
                    <w:div w:id="1464615048">
                      <w:marLeft w:val="0"/>
                      <w:marRight w:val="0"/>
                      <w:marTop w:val="0"/>
                      <w:marBottom w:val="0"/>
                      <w:divBdr>
                        <w:top w:val="none" w:sz="0" w:space="0" w:color="auto"/>
                        <w:left w:val="none" w:sz="0" w:space="0" w:color="auto"/>
                        <w:bottom w:val="none" w:sz="0" w:space="0" w:color="auto"/>
                        <w:right w:val="none" w:sz="0" w:space="0" w:color="auto"/>
                      </w:divBdr>
                      <w:divsChild>
                        <w:div w:id="188303647">
                          <w:marLeft w:val="240"/>
                          <w:marRight w:val="0"/>
                          <w:marTop w:val="0"/>
                          <w:marBottom w:val="0"/>
                          <w:divBdr>
                            <w:top w:val="none" w:sz="0" w:space="0" w:color="auto"/>
                            <w:left w:val="none" w:sz="0" w:space="0" w:color="auto"/>
                            <w:bottom w:val="none" w:sz="0" w:space="0" w:color="auto"/>
                            <w:right w:val="none" w:sz="0" w:space="0" w:color="auto"/>
                          </w:divBdr>
                        </w:div>
                      </w:divsChild>
                    </w:div>
                    <w:div w:id="1326784931">
                      <w:marLeft w:val="0"/>
                      <w:marRight w:val="0"/>
                      <w:marTop w:val="0"/>
                      <w:marBottom w:val="0"/>
                      <w:divBdr>
                        <w:top w:val="none" w:sz="0" w:space="0" w:color="auto"/>
                        <w:left w:val="none" w:sz="0" w:space="0" w:color="auto"/>
                        <w:bottom w:val="none" w:sz="0" w:space="0" w:color="auto"/>
                        <w:right w:val="none" w:sz="0" w:space="0" w:color="auto"/>
                      </w:divBdr>
                      <w:divsChild>
                        <w:div w:id="696806990">
                          <w:marLeft w:val="240"/>
                          <w:marRight w:val="0"/>
                          <w:marTop w:val="0"/>
                          <w:marBottom w:val="0"/>
                          <w:divBdr>
                            <w:top w:val="none" w:sz="0" w:space="0" w:color="auto"/>
                            <w:left w:val="none" w:sz="0" w:space="0" w:color="auto"/>
                            <w:bottom w:val="none" w:sz="0" w:space="0" w:color="auto"/>
                            <w:right w:val="none" w:sz="0" w:space="0" w:color="auto"/>
                          </w:divBdr>
                        </w:div>
                      </w:divsChild>
                    </w:div>
                    <w:div w:id="546337147">
                      <w:marLeft w:val="0"/>
                      <w:marRight w:val="0"/>
                      <w:marTop w:val="0"/>
                      <w:marBottom w:val="0"/>
                      <w:divBdr>
                        <w:top w:val="none" w:sz="0" w:space="0" w:color="auto"/>
                        <w:left w:val="none" w:sz="0" w:space="0" w:color="auto"/>
                        <w:bottom w:val="none" w:sz="0" w:space="0" w:color="auto"/>
                        <w:right w:val="none" w:sz="0" w:space="0" w:color="auto"/>
                      </w:divBdr>
                      <w:divsChild>
                        <w:div w:id="2127187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092251">
      <w:bodyDiv w:val="1"/>
      <w:marLeft w:val="0"/>
      <w:marRight w:val="0"/>
      <w:marTop w:val="0"/>
      <w:marBottom w:val="0"/>
      <w:divBdr>
        <w:top w:val="none" w:sz="0" w:space="0" w:color="auto"/>
        <w:left w:val="none" w:sz="0" w:space="0" w:color="auto"/>
        <w:bottom w:val="none" w:sz="0" w:space="0" w:color="auto"/>
        <w:right w:val="none" w:sz="0" w:space="0" w:color="auto"/>
      </w:divBdr>
      <w:divsChild>
        <w:div w:id="415440476">
          <w:marLeft w:val="0"/>
          <w:marRight w:val="0"/>
          <w:marTop w:val="0"/>
          <w:marBottom w:val="0"/>
          <w:divBdr>
            <w:top w:val="none" w:sz="0" w:space="0" w:color="auto"/>
            <w:left w:val="none" w:sz="0" w:space="0" w:color="auto"/>
            <w:bottom w:val="none" w:sz="0" w:space="0" w:color="auto"/>
            <w:right w:val="none" w:sz="0" w:space="0" w:color="auto"/>
          </w:divBdr>
          <w:divsChild>
            <w:div w:id="652639418">
              <w:marLeft w:val="240"/>
              <w:marRight w:val="0"/>
              <w:marTop w:val="0"/>
              <w:marBottom w:val="0"/>
              <w:divBdr>
                <w:top w:val="none" w:sz="0" w:space="0" w:color="auto"/>
                <w:left w:val="none" w:sz="0" w:space="0" w:color="auto"/>
                <w:bottom w:val="none" w:sz="0" w:space="0" w:color="auto"/>
                <w:right w:val="none" w:sz="0" w:space="0" w:color="auto"/>
              </w:divBdr>
              <w:divsChild>
                <w:div w:id="1647978466">
                  <w:marLeft w:val="0"/>
                  <w:marRight w:val="0"/>
                  <w:marTop w:val="0"/>
                  <w:marBottom w:val="0"/>
                  <w:divBdr>
                    <w:top w:val="none" w:sz="0" w:space="0" w:color="auto"/>
                    <w:left w:val="none" w:sz="0" w:space="0" w:color="auto"/>
                    <w:bottom w:val="none" w:sz="0" w:space="0" w:color="auto"/>
                    <w:right w:val="none" w:sz="0" w:space="0" w:color="auto"/>
                  </w:divBdr>
                  <w:divsChild>
                    <w:div w:id="1145851814">
                      <w:marLeft w:val="0"/>
                      <w:marRight w:val="0"/>
                      <w:marTop w:val="0"/>
                      <w:marBottom w:val="0"/>
                      <w:divBdr>
                        <w:top w:val="none" w:sz="0" w:space="0" w:color="auto"/>
                        <w:left w:val="none" w:sz="0" w:space="0" w:color="auto"/>
                        <w:bottom w:val="none" w:sz="0" w:space="0" w:color="auto"/>
                        <w:right w:val="none" w:sz="0" w:space="0" w:color="auto"/>
                      </w:divBdr>
                      <w:divsChild>
                        <w:div w:id="2079478525">
                          <w:marLeft w:val="240"/>
                          <w:marRight w:val="0"/>
                          <w:marTop w:val="0"/>
                          <w:marBottom w:val="0"/>
                          <w:divBdr>
                            <w:top w:val="none" w:sz="0" w:space="0" w:color="auto"/>
                            <w:left w:val="none" w:sz="0" w:space="0" w:color="auto"/>
                            <w:bottom w:val="none" w:sz="0" w:space="0" w:color="auto"/>
                            <w:right w:val="none" w:sz="0" w:space="0" w:color="auto"/>
                          </w:divBdr>
                        </w:div>
                      </w:divsChild>
                    </w:div>
                    <w:div w:id="1268852933">
                      <w:marLeft w:val="0"/>
                      <w:marRight w:val="0"/>
                      <w:marTop w:val="0"/>
                      <w:marBottom w:val="0"/>
                      <w:divBdr>
                        <w:top w:val="none" w:sz="0" w:space="0" w:color="auto"/>
                        <w:left w:val="none" w:sz="0" w:space="0" w:color="auto"/>
                        <w:bottom w:val="none" w:sz="0" w:space="0" w:color="auto"/>
                        <w:right w:val="none" w:sz="0" w:space="0" w:color="auto"/>
                      </w:divBdr>
                      <w:divsChild>
                        <w:div w:id="633483833">
                          <w:marLeft w:val="240"/>
                          <w:marRight w:val="0"/>
                          <w:marTop w:val="0"/>
                          <w:marBottom w:val="0"/>
                          <w:divBdr>
                            <w:top w:val="none" w:sz="0" w:space="0" w:color="auto"/>
                            <w:left w:val="none" w:sz="0" w:space="0" w:color="auto"/>
                            <w:bottom w:val="none" w:sz="0" w:space="0" w:color="auto"/>
                            <w:right w:val="none" w:sz="0" w:space="0" w:color="auto"/>
                          </w:divBdr>
                        </w:div>
                      </w:divsChild>
                    </w:div>
                    <w:div w:id="1173641290">
                      <w:marLeft w:val="0"/>
                      <w:marRight w:val="0"/>
                      <w:marTop w:val="0"/>
                      <w:marBottom w:val="0"/>
                      <w:divBdr>
                        <w:top w:val="none" w:sz="0" w:space="0" w:color="auto"/>
                        <w:left w:val="none" w:sz="0" w:space="0" w:color="auto"/>
                        <w:bottom w:val="none" w:sz="0" w:space="0" w:color="auto"/>
                        <w:right w:val="none" w:sz="0" w:space="0" w:color="auto"/>
                      </w:divBdr>
                      <w:divsChild>
                        <w:div w:id="623468662">
                          <w:marLeft w:val="240"/>
                          <w:marRight w:val="0"/>
                          <w:marTop w:val="0"/>
                          <w:marBottom w:val="0"/>
                          <w:divBdr>
                            <w:top w:val="none" w:sz="0" w:space="0" w:color="auto"/>
                            <w:left w:val="none" w:sz="0" w:space="0" w:color="auto"/>
                            <w:bottom w:val="none" w:sz="0" w:space="0" w:color="auto"/>
                            <w:right w:val="none" w:sz="0" w:space="0" w:color="auto"/>
                          </w:divBdr>
                        </w:div>
                      </w:divsChild>
                    </w:div>
                    <w:div w:id="1606689848">
                      <w:marLeft w:val="0"/>
                      <w:marRight w:val="0"/>
                      <w:marTop w:val="0"/>
                      <w:marBottom w:val="0"/>
                      <w:divBdr>
                        <w:top w:val="none" w:sz="0" w:space="0" w:color="auto"/>
                        <w:left w:val="none" w:sz="0" w:space="0" w:color="auto"/>
                        <w:bottom w:val="none" w:sz="0" w:space="0" w:color="auto"/>
                        <w:right w:val="none" w:sz="0" w:space="0" w:color="auto"/>
                      </w:divBdr>
                      <w:divsChild>
                        <w:div w:id="962732450">
                          <w:marLeft w:val="240"/>
                          <w:marRight w:val="0"/>
                          <w:marTop w:val="0"/>
                          <w:marBottom w:val="0"/>
                          <w:divBdr>
                            <w:top w:val="none" w:sz="0" w:space="0" w:color="auto"/>
                            <w:left w:val="none" w:sz="0" w:space="0" w:color="auto"/>
                            <w:bottom w:val="none" w:sz="0" w:space="0" w:color="auto"/>
                            <w:right w:val="none" w:sz="0" w:space="0" w:color="auto"/>
                          </w:divBdr>
                        </w:div>
                      </w:divsChild>
                    </w:div>
                    <w:div w:id="1581256780">
                      <w:marLeft w:val="0"/>
                      <w:marRight w:val="0"/>
                      <w:marTop w:val="0"/>
                      <w:marBottom w:val="0"/>
                      <w:divBdr>
                        <w:top w:val="none" w:sz="0" w:space="0" w:color="auto"/>
                        <w:left w:val="none" w:sz="0" w:space="0" w:color="auto"/>
                        <w:bottom w:val="none" w:sz="0" w:space="0" w:color="auto"/>
                        <w:right w:val="none" w:sz="0" w:space="0" w:color="auto"/>
                      </w:divBdr>
                      <w:divsChild>
                        <w:div w:id="2096243296">
                          <w:marLeft w:val="240"/>
                          <w:marRight w:val="0"/>
                          <w:marTop w:val="0"/>
                          <w:marBottom w:val="0"/>
                          <w:divBdr>
                            <w:top w:val="none" w:sz="0" w:space="0" w:color="auto"/>
                            <w:left w:val="none" w:sz="0" w:space="0" w:color="auto"/>
                            <w:bottom w:val="none" w:sz="0" w:space="0" w:color="auto"/>
                            <w:right w:val="none" w:sz="0" w:space="0" w:color="auto"/>
                          </w:divBdr>
                        </w:div>
                      </w:divsChild>
                    </w:div>
                    <w:div w:id="1580402888">
                      <w:marLeft w:val="0"/>
                      <w:marRight w:val="0"/>
                      <w:marTop w:val="0"/>
                      <w:marBottom w:val="0"/>
                      <w:divBdr>
                        <w:top w:val="none" w:sz="0" w:space="0" w:color="auto"/>
                        <w:left w:val="none" w:sz="0" w:space="0" w:color="auto"/>
                        <w:bottom w:val="none" w:sz="0" w:space="0" w:color="auto"/>
                        <w:right w:val="none" w:sz="0" w:space="0" w:color="auto"/>
                      </w:divBdr>
                      <w:divsChild>
                        <w:div w:id="809443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667588">
      <w:bodyDiv w:val="1"/>
      <w:marLeft w:val="0"/>
      <w:marRight w:val="0"/>
      <w:marTop w:val="0"/>
      <w:marBottom w:val="0"/>
      <w:divBdr>
        <w:top w:val="none" w:sz="0" w:space="0" w:color="auto"/>
        <w:left w:val="none" w:sz="0" w:space="0" w:color="auto"/>
        <w:bottom w:val="none" w:sz="0" w:space="0" w:color="auto"/>
        <w:right w:val="none" w:sz="0" w:space="0" w:color="auto"/>
      </w:divBdr>
      <w:divsChild>
        <w:div w:id="489445417">
          <w:marLeft w:val="0"/>
          <w:marRight w:val="0"/>
          <w:marTop w:val="0"/>
          <w:marBottom w:val="0"/>
          <w:divBdr>
            <w:top w:val="none" w:sz="0" w:space="0" w:color="auto"/>
            <w:left w:val="none" w:sz="0" w:space="0" w:color="auto"/>
            <w:bottom w:val="none" w:sz="0" w:space="0" w:color="auto"/>
            <w:right w:val="none" w:sz="0" w:space="0" w:color="auto"/>
          </w:divBdr>
          <w:divsChild>
            <w:div w:id="1344278340">
              <w:marLeft w:val="240"/>
              <w:marRight w:val="0"/>
              <w:marTop w:val="0"/>
              <w:marBottom w:val="0"/>
              <w:divBdr>
                <w:top w:val="none" w:sz="0" w:space="0" w:color="auto"/>
                <w:left w:val="none" w:sz="0" w:space="0" w:color="auto"/>
                <w:bottom w:val="none" w:sz="0" w:space="0" w:color="auto"/>
                <w:right w:val="none" w:sz="0" w:space="0" w:color="auto"/>
              </w:divBdr>
              <w:divsChild>
                <w:div w:id="1583179328">
                  <w:marLeft w:val="0"/>
                  <w:marRight w:val="0"/>
                  <w:marTop w:val="0"/>
                  <w:marBottom w:val="0"/>
                  <w:divBdr>
                    <w:top w:val="none" w:sz="0" w:space="0" w:color="auto"/>
                    <w:left w:val="none" w:sz="0" w:space="0" w:color="auto"/>
                    <w:bottom w:val="none" w:sz="0" w:space="0" w:color="auto"/>
                    <w:right w:val="none" w:sz="0" w:space="0" w:color="auto"/>
                  </w:divBdr>
                  <w:divsChild>
                    <w:div w:id="865019690">
                      <w:marLeft w:val="0"/>
                      <w:marRight w:val="0"/>
                      <w:marTop w:val="0"/>
                      <w:marBottom w:val="0"/>
                      <w:divBdr>
                        <w:top w:val="none" w:sz="0" w:space="0" w:color="auto"/>
                        <w:left w:val="none" w:sz="0" w:space="0" w:color="auto"/>
                        <w:bottom w:val="none" w:sz="0" w:space="0" w:color="auto"/>
                        <w:right w:val="none" w:sz="0" w:space="0" w:color="auto"/>
                      </w:divBdr>
                      <w:divsChild>
                        <w:div w:id="835269680">
                          <w:marLeft w:val="240"/>
                          <w:marRight w:val="0"/>
                          <w:marTop w:val="0"/>
                          <w:marBottom w:val="0"/>
                          <w:divBdr>
                            <w:top w:val="none" w:sz="0" w:space="0" w:color="auto"/>
                            <w:left w:val="none" w:sz="0" w:space="0" w:color="auto"/>
                            <w:bottom w:val="none" w:sz="0" w:space="0" w:color="auto"/>
                            <w:right w:val="none" w:sz="0" w:space="0" w:color="auto"/>
                          </w:divBdr>
                        </w:div>
                      </w:divsChild>
                    </w:div>
                    <w:div w:id="1180045377">
                      <w:marLeft w:val="0"/>
                      <w:marRight w:val="0"/>
                      <w:marTop w:val="0"/>
                      <w:marBottom w:val="0"/>
                      <w:divBdr>
                        <w:top w:val="none" w:sz="0" w:space="0" w:color="auto"/>
                        <w:left w:val="none" w:sz="0" w:space="0" w:color="auto"/>
                        <w:bottom w:val="none" w:sz="0" w:space="0" w:color="auto"/>
                        <w:right w:val="none" w:sz="0" w:space="0" w:color="auto"/>
                      </w:divBdr>
                      <w:divsChild>
                        <w:div w:id="2076393098">
                          <w:marLeft w:val="240"/>
                          <w:marRight w:val="0"/>
                          <w:marTop w:val="0"/>
                          <w:marBottom w:val="0"/>
                          <w:divBdr>
                            <w:top w:val="none" w:sz="0" w:space="0" w:color="auto"/>
                            <w:left w:val="none" w:sz="0" w:space="0" w:color="auto"/>
                            <w:bottom w:val="none" w:sz="0" w:space="0" w:color="auto"/>
                            <w:right w:val="none" w:sz="0" w:space="0" w:color="auto"/>
                          </w:divBdr>
                        </w:div>
                      </w:divsChild>
                    </w:div>
                    <w:div w:id="833230021">
                      <w:marLeft w:val="0"/>
                      <w:marRight w:val="0"/>
                      <w:marTop w:val="0"/>
                      <w:marBottom w:val="0"/>
                      <w:divBdr>
                        <w:top w:val="none" w:sz="0" w:space="0" w:color="auto"/>
                        <w:left w:val="none" w:sz="0" w:space="0" w:color="auto"/>
                        <w:bottom w:val="none" w:sz="0" w:space="0" w:color="auto"/>
                        <w:right w:val="none" w:sz="0" w:space="0" w:color="auto"/>
                      </w:divBdr>
                      <w:divsChild>
                        <w:div w:id="279577518">
                          <w:marLeft w:val="240"/>
                          <w:marRight w:val="0"/>
                          <w:marTop w:val="0"/>
                          <w:marBottom w:val="0"/>
                          <w:divBdr>
                            <w:top w:val="none" w:sz="0" w:space="0" w:color="auto"/>
                            <w:left w:val="none" w:sz="0" w:space="0" w:color="auto"/>
                            <w:bottom w:val="none" w:sz="0" w:space="0" w:color="auto"/>
                            <w:right w:val="none" w:sz="0" w:space="0" w:color="auto"/>
                          </w:divBdr>
                        </w:div>
                      </w:divsChild>
                    </w:div>
                    <w:div w:id="130633124">
                      <w:marLeft w:val="0"/>
                      <w:marRight w:val="0"/>
                      <w:marTop w:val="0"/>
                      <w:marBottom w:val="0"/>
                      <w:divBdr>
                        <w:top w:val="none" w:sz="0" w:space="0" w:color="auto"/>
                        <w:left w:val="none" w:sz="0" w:space="0" w:color="auto"/>
                        <w:bottom w:val="none" w:sz="0" w:space="0" w:color="auto"/>
                        <w:right w:val="none" w:sz="0" w:space="0" w:color="auto"/>
                      </w:divBdr>
                      <w:divsChild>
                        <w:div w:id="1777211177">
                          <w:marLeft w:val="240"/>
                          <w:marRight w:val="0"/>
                          <w:marTop w:val="0"/>
                          <w:marBottom w:val="0"/>
                          <w:divBdr>
                            <w:top w:val="none" w:sz="0" w:space="0" w:color="auto"/>
                            <w:left w:val="none" w:sz="0" w:space="0" w:color="auto"/>
                            <w:bottom w:val="none" w:sz="0" w:space="0" w:color="auto"/>
                            <w:right w:val="none" w:sz="0" w:space="0" w:color="auto"/>
                          </w:divBdr>
                        </w:div>
                      </w:divsChild>
                    </w:div>
                    <w:div w:id="1547991309">
                      <w:marLeft w:val="0"/>
                      <w:marRight w:val="0"/>
                      <w:marTop w:val="0"/>
                      <w:marBottom w:val="0"/>
                      <w:divBdr>
                        <w:top w:val="none" w:sz="0" w:space="0" w:color="auto"/>
                        <w:left w:val="none" w:sz="0" w:space="0" w:color="auto"/>
                        <w:bottom w:val="none" w:sz="0" w:space="0" w:color="auto"/>
                        <w:right w:val="none" w:sz="0" w:space="0" w:color="auto"/>
                      </w:divBdr>
                      <w:divsChild>
                        <w:div w:id="815609969">
                          <w:marLeft w:val="240"/>
                          <w:marRight w:val="0"/>
                          <w:marTop w:val="0"/>
                          <w:marBottom w:val="0"/>
                          <w:divBdr>
                            <w:top w:val="none" w:sz="0" w:space="0" w:color="auto"/>
                            <w:left w:val="none" w:sz="0" w:space="0" w:color="auto"/>
                            <w:bottom w:val="none" w:sz="0" w:space="0" w:color="auto"/>
                            <w:right w:val="none" w:sz="0" w:space="0" w:color="auto"/>
                          </w:divBdr>
                        </w:div>
                      </w:divsChild>
                    </w:div>
                    <w:div w:id="1498377046">
                      <w:marLeft w:val="0"/>
                      <w:marRight w:val="0"/>
                      <w:marTop w:val="0"/>
                      <w:marBottom w:val="0"/>
                      <w:divBdr>
                        <w:top w:val="none" w:sz="0" w:space="0" w:color="auto"/>
                        <w:left w:val="none" w:sz="0" w:space="0" w:color="auto"/>
                        <w:bottom w:val="none" w:sz="0" w:space="0" w:color="auto"/>
                        <w:right w:val="none" w:sz="0" w:space="0" w:color="auto"/>
                      </w:divBdr>
                      <w:divsChild>
                        <w:div w:id="5691178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850174">
      <w:bodyDiv w:val="1"/>
      <w:marLeft w:val="0"/>
      <w:marRight w:val="0"/>
      <w:marTop w:val="0"/>
      <w:marBottom w:val="0"/>
      <w:divBdr>
        <w:top w:val="none" w:sz="0" w:space="0" w:color="auto"/>
        <w:left w:val="none" w:sz="0" w:space="0" w:color="auto"/>
        <w:bottom w:val="none" w:sz="0" w:space="0" w:color="auto"/>
        <w:right w:val="none" w:sz="0" w:space="0" w:color="auto"/>
      </w:divBdr>
      <w:divsChild>
        <w:div w:id="1480345523">
          <w:marLeft w:val="0"/>
          <w:marRight w:val="0"/>
          <w:marTop w:val="0"/>
          <w:marBottom w:val="0"/>
          <w:divBdr>
            <w:top w:val="none" w:sz="0" w:space="0" w:color="auto"/>
            <w:left w:val="none" w:sz="0" w:space="0" w:color="auto"/>
            <w:bottom w:val="none" w:sz="0" w:space="0" w:color="auto"/>
            <w:right w:val="none" w:sz="0" w:space="0" w:color="auto"/>
          </w:divBdr>
          <w:divsChild>
            <w:div w:id="1234241185">
              <w:marLeft w:val="240"/>
              <w:marRight w:val="0"/>
              <w:marTop w:val="0"/>
              <w:marBottom w:val="0"/>
              <w:divBdr>
                <w:top w:val="none" w:sz="0" w:space="0" w:color="auto"/>
                <w:left w:val="none" w:sz="0" w:space="0" w:color="auto"/>
                <w:bottom w:val="none" w:sz="0" w:space="0" w:color="auto"/>
                <w:right w:val="none" w:sz="0" w:space="0" w:color="auto"/>
              </w:divBdr>
              <w:divsChild>
                <w:div w:id="674844302">
                  <w:marLeft w:val="0"/>
                  <w:marRight w:val="0"/>
                  <w:marTop w:val="0"/>
                  <w:marBottom w:val="0"/>
                  <w:divBdr>
                    <w:top w:val="none" w:sz="0" w:space="0" w:color="auto"/>
                    <w:left w:val="none" w:sz="0" w:space="0" w:color="auto"/>
                    <w:bottom w:val="none" w:sz="0" w:space="0" w:color="auto"/>
                    <w:right w:val="none" w:sz="0" w:space="0" w:color="auto"/>
                  </w:divBdr>
                  <w:divsChild>
                    <w:div w:id="547692995">
                      <w:marLeft w:val="0"/>
                      <w:marRight w:val="0"/>
                      <w:marTop w:val="0"/>
                      <w:marBottom w:val="0"/>
                      <w:divBdr>
                        <w:top w:val="none" w:sz="0" w:space="0" w:color="auto"/>
                        <w:left w:val="none" w:sz="0" w:space="0" w:color="auto"/>
                        <w:bottom w:val="none" w:sz="0" w:space="0" w:color="auto"/>
                        <w:right w:val="none" w:sz="0" w:space="0" w:color="auto"/>
                      </w:divBdr>
                      <w:divsChild>
                        <w:div w:id="1327199875">
                          <w:marLeft w:val="240"/>
                          <w:marRight w:val="0"/>
                          <w:marTop w:val="0"/>
                          <w:marBottom w:val="0"/>
                          <w:divBdr>
                            <w:top w:val="none" w:sz="0" w:space="0" w:color="auto"/>
                            <w:left w:val="none" w:sz="0" w:space="0" w:color="auto"/>
                            <w:bottom w:val="none" w:sz="0" w:space="0" w:color="auto"/>
                            <w:right w:val="none" w:sz="0" w:space="0" w:color="auto"/>
                          </w:divBdr>
                        </w:div>
                      </w:divsChild>
                    </w:div>
                    <w:div w:id="1033534803">
                      <w:marLeft w:val="0"/>
                      <w:marRight w:val="0"/>
                      <w:marTop w:val="0"/>
                      <w:marBottom w:val="0"/>
                      <w:divBdr>
                        <w:top w:val="none" w:sz="0" w:space="0" w:color="auto"/>
                        <w:left w:val="none" w:sz="0" w:space="0" w:color="auto"/>
                        <w:bottom w:val="none" w:sz="0" w:space="0" w:color="auto"/>
                        <w:right w:val="none" w:sz="0" w:space="0" w:color="auto"/>
                      </w:divBdr>
                      <w:divsChild>
                        <w:div w:id="951321155">
                          <w:marLeft w:val="240"/>
                          <w:marRight w:val="0"/>
                          <w:marTop w:val="0"/>
                          <w:marBottom w:val="0"/>
                          <w:divBdr>
                            <w:top w:val="none" w:sz="0" w:space="0" w:color="auto"/>
                            <w:left w:val="none" w:sz="0" w:space="0" w:color="auto"/>
                            <w:bottom w:val="none" w:sz="0" w:space="0" w:color="auto"/>
                            <w:right w:val="none" w:sz="0" w:space="0" w:color="auto"/>
                          </w:divBdr>
                        </w:div>
                      </w:divsChild>
                    </w:div>
                    <w:div w:id="1953781482">
                      <w:marLeft w:val="0"/>
                      <w:marRight w:val="0"/>
                      <w:marTop w:val="0"/>
                      <w:marBottom w:val="0"/>
                      <w:divBdr>
                        <w:top w:val="none" w:sz="0" w:space="0" w:color="auto"/>
                        <w:left w:val="none" w:sz="0" w:space="0" w:color="auto"/>
                        <w:bottom w:val="none" w:sz="0" w:space="0" w:color="auto"/>
                        <w:right w:val="none" w:sz="0" w:space="0" w:color="auto"/>
                      </w:divBdr>
                      <w:divsChild>
                        <w:div w:id="231895131">
                          <w:marLeft w:val="240"/>
                          <w:marRight w:val="0"/>
                          <w:marTop w:val="0"/>
                          <w:marBottom w:val="0"/>
                          <w:divBdr>
                            <w:top w:val="none" w:sz="0" w:space="0" w:color="auto"/>
                            <w:left w:val="none" w:sz="0" w:space="0" w:color="auto"/>
                            <w:bottom w:val="none" w:sz="0" w:space="0" w:color="auto"/>
                            <w:right w:val="none" w:sz="0" w:space="0" w:color="auto"/>
                          </w:divBdr>
                        </w:div>
                      </w:divsChild>
                    </w:div>
                    <w:div w:id="1710373086">
                      <w:marLeft w:val="0"/>
                      <w:marRight w:val="0"/>
                      <w:marTop w:val="0"/>
                      <w:marBottom w:val="0"/>
                      <w:divBdr>
                        <w:top w:val="none" w:sz="0" w:space="0" w:color="auto"/>
                        <w:left w:val="none" w:sz="0" w:space="0" w:color="auto"/>
                        <w:bottom w:val="none" w:sz="0" w:space="0" w:color="auto"/>
                        <w:right w:val="none" w:sz="0" w:space="0" w:color="auto"/>
                      </w:divBdr>
                      <w:divsChild>
                        <w:div w:id="2136097542">
                          <w:marLeft w:val="240"/>
                          <w:marRight w:val="0"/>
                          <w:marTop w:val="0"/>
                          <w:marBottom w:val="0"/>
                          <w:divBdr>
                            <w:top w:val="none" w:sz="0" w:space="0" w:color="auto"/>
                            <w:left w:val="none" w:sz="0" w:space="0" w:color="auto"/>
                            <w:bottom w:val="none" w:sz="0" w:space="0" w:color="auto"/>
                            <w:right w:val="none" w:sz="0" w:space="0" w:color="auto"/>
                          </w:divBdr>
                        </w:div>
                      </w:divsChild>
                    </w:div>
                    <w:div w:id="1352148576">
                      <w:marLeft w:val="0"/>
                      <w:marRight w:val="0"/>
                      <w:marTop w:val="0"/>
                      <w:marBottom w:val="0"/>
                      <w:divBdr>
                        <w:top w:val="none" w:sz="0" w:space="0" w:color="auto"/>
                        <w:left w:val="none" w:sz="0" w:space="0" w:color="auto"/>
                        <w:bottom w:val="none" w:sz="0" w:space="0" w:color="auto"/>
                        <w:right w:val="none" w:sz="0" w:space="0" w:color="auto"/>
                      </w:divBdr>
                      <w:divsChild>
                        <w:div w:id="1129475685">
                          <w:marLeft w:val="240"/>
                          <w:marRight w:val="0"/>
                          <w:marTop w:val="0"/>
                          <w:marBottom w:val="0"/>
                          <w:divBdr>
                            <w:top w:val="none" w:sz="0" w:space="0" w:color="auto"/>
                            <w:left w:val="none" w:sz="0" w:space="0" w:color="auto"/>
                            <w:bottom w:val="none" w:sz="0" w:space="0" w:color="auto"/>
                            <w:right w:val="none" w:sz="0" w:space="0" w:color="auto"/>
                          </w:divBdr>
                        </w:div>
                      </w:divsChild>
                    </w:div>
                    <w:div w:id="1352611858">
                      <w:marLeft w:val="0"/>
                      <w:marRight w:val="0"/>
                      <w:marTop w:val="0"/>
                      <w:marBottom w:val="0"/>
                      <w:divBdr>
                        <w:top w:val="none" w:sz="0" w:space="0" w:color="auto"/>
                        <w:left w:val="none" w:sz="0" w:space="0" w:color="auto"/>
                        <w:bottom w:val="none" w:sz="0" w:space="0" w:color="auto"/>
                        <w:right w:val="none" w:sz="0" w:space="0" w:color="auto"/>
                      </w:divBdr>
                      <w:divsChild>
                        <w:div w:id="1317222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87549">
      <w:bodyDiv w:val="1"/>
      <w:marLeft w:val="0"/>
      <w:marRight w:val="0"/>
      <w:marTop w:val="0"/>
      <w:marBottom w:val="0"/>
      <w:divBdr>
        <w:top w:val="none" w:sz="0" w:space="0" w:color="auto"/>
        <w:left w:val="none" w:sz="0" w:space="0" w:color="auto"/>
        <w:bottom w:val="none" w:sz="0" w:space="0" w:color="auto"/>
        <w:right w:val="none" w:sz="0" w:space="0" w:color="auto"/>
      </w:divBdr>
      <w:divsChild>
        <w:div w:id="1537503208">
          <w:marLeft w:val="0"/>
          <w:marRight w:val="0"/>
          <w:marTop w:val="0"/>
          <w:marBottom w:val="0"/>
          <w:divBdr>
            <w:top w:val="none" w:sz="0" w:space="0" w:color="auto"/>
            <w:left w:val="none" w:sz="0" w:space="0" w:color="auto"/>
            <w:bottom w:val="none" w:sz="0" w:space="0" w:color="auto"/>
            <w:right w:val="none" w:sz="0" w:space="0" w:color="auto"/>
          </w:divBdr>
          <w:divsChild>
            <w:div w:id="1313604003">
              <w:marLeft w:val="240"/>
              <w:marRight w:val="0"/>
              <w:marTop w:val="0"/>
              <w:marBottom w:val="0"/>
              <w:divBdr>
                <w:top w:val="none" w:sz="0" w:space="0" w:color="auto"/>
                <w:left w:val="none" w:sz="0" w:space="0" w:color="auto"/>
                <w:bottom w:val="none" w:sz="0" w:space="0" w:color="auto"/>
                <w:right w:val="none" w:sz="0" w:space="0" w:color="auto"/>
              </w:divBdr>
              <w:divsChild>
                <w:div w:id="1779837687">
                  <w:marLeft w:val="0"/>
                  <w:marRight w:val="0"/>
                  <w:marTop w:val="0"/>
                  <w:marBottom w:val="0"/>
                  <w:divBdr>
                    <w:top w:val="none" w:sz="0" w:space="0" w:color="auto"/>
                    <w:left w:val="none" w:sz="0" w:space="0" w:color="auto"/>
                    <w:bottom w:val="none" w:sz="0" w:space="0" w:color="auto"/>
                    <w:right w:val="none" w:sz="0" w:space="0" w:color="auto"/>
                  </w:divBdr>
                  <w:divsChild>
                    <w:div w:id="1274827249">
                      <w:marLeft w:val="0"/>
                      <w:marRight w:val="0"/>
                      <w:marTop w:val="0"/>
                      <w:marBottom w:val="0"/>
                      <w:divBdr>
                        <w:top w:val="none" w:sz="0" w:space="0" w:color="auto"/>
                        <w:left w:val="none" w:sz="0" w:space="0" w:color="auto"/>
                        <w:bottom w:val="none" w:sz="0" w:space="0" w:color="auto"/>
                        <w:right w:val="none" w:sz="0" w:space="0" w:color="auto"/>
                      </w:divBdr>
                      <w:divsChild>
                        <w:div w:id="457382462">
                          <w:marLeft w:val="240"/>
                          <w:marRight w:val="0"/>
                          <w:marTop w:val="0"/>
                          <w:marBottom w:val="0"/>
                          <w:divBdr>
                            <w:top w:val="none" w:sz="0" w:space="0" w:color="auto"/>
                            <w:left w:val="none" w:sz="0" w:space="0" w:color="auto"/>
                            <w:bottom w:val="none" w:sz="0" w:space="0" w:color="auto"/>
                            <w:right w:val="none" w:sz="0" w:space="0" w:color="auto"/>
                          </w:divBdr>
                        </w:div>
                      </w:divsChild>
                    </w:div>
                    <w:div w:id="1826848238">
                      <w:marLeft w:val="0"/>
                      <w:marRight w:val="0"/>
                      <w:marTop w:val="0"/>
                      <w:marBottom w:val="0"/>
                      <w:divBdr>
                        <w:top w:val="none" w:sz="0" w:space="0" w:color="auto"/>
                        <w:left w:val="none" w:sz="0" w:space="0" w:color="auto"/>
                        <w:bottom w:val="none" w:sz="0" w:space="0" w:color="auto"/>
                        <w:right w:val="none" w:sz="0" w:space="0" w:color="auto"/>
                      </w:divBdr>
                      <w:divsChild>
                        <w:div w:id="975723162">
                          <w:marLeft w:val="240"/>
                          <w:marRight w:val="0"/>
                          <w:marTop w:val="0"/>
                          <w:marBottom w:val="0"/>
                          <w:divBdr>
                            <w:top w:val="none" w:sz="0" w:space="0" w:color="auto"/>
                            <w:left w:val="none" w:sz="0" w:space="0" w:color="auto"/>
                            <w:bottom w:val="none" w:sz="0" w:space="0" w:color="auto"/>
                            <w:right w:val="none" w:sz="0" w:space="0" w:color="auto"/>
                          </w:divBdr>
                        </w:div>
                      </w:divsChild>
                    </w:div>
                    <w:div w:id="1041202828">
                      <w:marLeft w:val="0"/>
                      <w:marRight w:val="0"/>
                      <w:marTop w:val="0"/>
                      <w:marBottom w:val="0"/>
                      <w:divBdr>
                        <w:top w:val="none" w:sz="0" w:space="0" w:color="auto"/>
                        <w:left w:val="none" w:sz="0" w:space="0" w:color="auto"/>
                        <w:bottom w:val="none" w:sz="0" w:space="0" w:color="auto"/>
                        <w:right w:val="none" w:sz="0" w:space="0" w:color="auto"/>
                      </w:divBdr>
                      <w:divsChild>
                        <w:div w:id="1349679050">
                          <w:marLeft w:val="240"/>
                          <w:marRight w:val="0"/>
                          <w:marTop w:val="0"/>
                          <w:marBottom w:val="0"/>
                          <w:divBdr>
                            <w:top w:val="none" w:sz="0" w:space="0" w:color="auto"/>
                            <w:left w:val="none" w:sz="0" w:space="0" w:color="auto"/>
                            <w:bottom w:val="none" w:sz="0" w:space="0" w:color="auto"/>
                            <w:right w:val="none" w:sz="0" w:space="0" w:color="auto"/>
                          </w:divBdr>
                        </w:div>
                      </w:divsChild>
                    </w:div>
                    <w:div w:id="1235821749">
                      <w:marLeft w:val="0"/>
                      <w:marRight w:val="0"/>
                      <w:marTop w:val="0"/>
                      <w:marBottom w:val="0"/>
                      <w:divBdr>
                        <w:top w:val="none" w:sz="0" w:space="0" w:color="auto"/>
                        <w:left w:val="none" w:sz="0" w:space="0" w:color="auto"/>
                        <w:bottom w:val="none" w:sz="0" w:space="0" w:color="auto"/>
                        <w:right w:val="none" w:sz="0" w:space="0" w:color="auto"/>
                      </w:divBdr>
                      <w:divsChild>
                        <w:div w:id="1969316629">
                          <w:marLeft w:val="240"/>
                          <w:marRight w:val="0"/>
                          <w:marTop w:val="0"/>
                          <w:marBottom w:val="0"/>
                          <w:divBdr>
                            <w:top w:val="none" w:sz="0" w:space="0" w:color="auto"/>
                            <w:left w:val="none" w:sz="0" w:space="0" w:color="auto"/>
                            <w:bottom w:val="none" w:sz="0" w:space="0" w:color="auto"/>
                            <w:right w:val="none" w:sz="0" w:space="0" w:color="auto"/>
                          </w:divBdr>
                        </w:div>
                      </w:divsChild>
                    </w:div>
                    <w:div w:id="12849052">
                      <w:marLeft w:val="0"/>
                      <w:marRight w:val="0"/>
                      <w:marTop w:val="0"/>
                      <w:marBottom w:val="0"/>
                      <w:divBdr>
                        <w:top w:val="none" w:sz="0" w:space="0" w:color="auto"/>
                        <w:left w:val="none" w:sz="0" w:space="0" w:color="auto"/>
                        <w:bottom w:val="none" w:sz="0" w:space="0" w:color="auto"/>
                        <w:right w:val="none" w:sz="0" w:space="0" w:color="auto"/>
                      </w:divBdr>
                      <w:divsChild>
                        <w:div w:id="1412235924">
                          <w:marLeft w:val="240"/>
                          <w:marRight w:val="0"/>
                          <w:marTop w:val="0"/>
                          <w:marBottom w:val="0"/>
                          <w:divBdr>
                            <w:top w:val="none" w:sz="0" w:space="0" w:color="auto"/>
                            <w:left w:val="none" w:sz="0" w:space="0" w:color="auto"/>
                            <w:bottom w:val="none" w:sz="0" w:space="0" w:color="auto"/>
                            <w:right w:val="none" w:sz="0" w:space="0" w:color="auto"/>
                          </w:divBdr>
                        </w:div>
                      </w:divsChild>
                    </w:div>
                    <w:div w:id="2096632923">
                      <w:marLeft w:val="0"/>
                      <w:marRight w:val="0"/>
                      <w:marTop w:val="0"/>
                      <w:marBottom w:val="0"/>
                      <w:divBdr>
                        <w:top w:val="none" w:sz="0" w:space="0" w:color="auto"/>
                        <w:left w:val="none" w:sz="0" w:space="0" w:color="auto"/>
                        <w:bottom w:val="none" w:sz="0" w:space="0" w:color="auto"/>
                        <w:right w:val="none" w:sz="0" w:space="0" w:color="auto"/>
                      </w:divBdr>
                      <w:divsChild>
                        <w:div w:id="1728608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zosh\AppData\Local\Temp\2\arc8631\tmpE4EA.tmp.htm" TargetMode="External"/><Relationship Id="rId13" Type="http://schemas.openxmlformats.org/officeDocument/2006/relationships/hyperlink" Target="file:///C:\Users\jzosh\AppData\Local\Temp\2\arc8631\tmpE4EA.tmp.htm" TargetMode="External"/><Relationship Id="rId18" Type="http://schemas.microsoft.com/office/2011/relationships/commentsExtended" Target="commentsExtended.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file:///C:\Users\jzosh\AppData\Local\Temp\2\arc8631\tmpE4EA.tmp.htm" TargetMode="External"/><Relationship Id="rId12" Type="http://schemas.openxmlformats.org/officeDocument/2006/relationships/hyperlink" Target="file:///C:\Users\jzosh\AppData\Local\Temp\2\arc8631\tmpE4EA.tmp.htm" TargetMode="External"/><Relationship Id="rId17" Type="http://schemas.openxmlformats.org/officeDocument/2006/relationships/comments" Target="comments.xml"/><Relationship Id="rId2" Type="http://schemas.openxmlformats.org/officeDocument/2006/relationships/settings" Target="settings.xml"/><Relationship Id="rId16" Type="http://schemas.openxmlformats.org/officeDocument/2006/relationships/hyperlink" Target="file:///C:\Users\jzosh\AppData\Local\Temp\2\arc8631\tmpE4EA.tmp.htm" TargetMode="External"/><Relationship Id="rId20" Type="http://schemas.openxmlformats.org/officeDocument/2006/relationships/hyperlink" Target="file:///C:\Users\jzosh\AppData\Local\Temp\2\arc8631\tmpE4EA.tmp.htm" TargetMode="External"/><Relationship Id="rId1" Type="http://schemas.openxmlformats.org/officeDocument/2006/relationships/styles" Target="styles.xml"/><Relationship Id="rId6" Type="http://schemas.openxmlformats.org/officeDocument/2006/relationships/hyperlink" Target="mailto:CBRA@fws.gov?subject=SC_Proposed_Polygons" TargetMode="External"/><Relationship Id="rId11" Type="http://schemas.openxmlformats.org/officeDocument/2006/relationships/hyperlink" Target="file:///C:\Users\jzosh\AppData\Local\Temp\2\arc8631\tmpE4EA.tmp.htm" TargetMode="External"/><Relationship Id="rId5" Type="http://schemas.openxmlformats.org/officeDocument/2006/relationships/hyperlink" Target="https://www.fws.gov/cbra/maps/draft-maps.html" TargetMode="External"/><Relationship Id="rId15" Type="http://schemas.openxmlformats.org/officeDocument/2006/relationships/hyperlink" Target="file:///C:\Users\jzosh\AppData\Local\Temp\2\arc8631\tmpE4EA.tmp.htm" TargetMode="External"/><Relationship Id="rId23" Type="http://schemas.openxmlformats.org/officeDocument/2006/relationships/theme" Target="theme/theme1.xml"/><Relationship Id="rId10" Type="http://schemas.openxmlformats.org/officeDocument/2006/relationships/hyperlink" Target="file:///C:\Users\jzosh\AppData\Local\Temp\2\arc8631\tmpE4EA.tmp.htm" TargetMode="External"/><Relationship Id="rId19" Type="http://schemas.openxmlformats.org/officeDocument/2006/relationships/hyperlink" Target="mailto:CBRA@fws.gov?subject=SC_Proposed_Polygons" TargetMode="External"/><Relationship Id="rId4" Type="http://schemas.openxmlformats.org/officeDocument/2006/relationships/hyperlink" Target="http://www.fws.gov/cbra" TargetMode="External"/><Relationship Id="rId9" Type="http://schemas.openxmlformats.org/officeDocument/2006/relationships/hyperlink" Target="file:///C:\Users\jzosh\AppData\Local\Temp\2\arc8631\tmpE4EA.tmp.htm" TargetMode="External"/><Relationship Id="rId14" Type="http://schemas.openxmlformats.org/officeDocument/2006/relationships/hyperlink" Target="mailto:CBRA@fws.gov?subject=SC_Proposed_Polygons"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2256</Words>
  <Characters>12863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Zosh, Jennifer M</dc:creator>
  <cp:keywords/>
  <dc:description/>
  <cp:lastModifiedBy>Wright, Dana K</cp:lastModifiedBy>
  <cp:revision>4</cp:revision>
  <dcterms:created xsi:type="dcterms:W3CDTF">2020-02-04T11:01:00Z</dcterms:created>
  <dcterms:modified xsi:type="dcterms:W3CDTF">2020-02-13T18:30:00Z</dcterms:modified>
</cp:coreProperties>
</file>