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BD8634" w14:textId="75662BE4" w:rsidR="00DA74FF" w:rsidRPr="001E348C" w:rsidRDefault="00F0445E" w:rsidP="083718B2">
      <w:pPr>
        <w:jc w:val="center"/>
        <w:rPr>
          <w:rFonts w:ascii="Times New Roman" w:hAnsi="Times New Roman" w:cs="Times New Roman"/>
          <w:b/>
          <w:bCs/>
          <w:sz w:val="28"/>
          <w:szCs w:val="28"/>
        </w:rPr>
      </w:pPr>
      <w:r w:rsidRPr="001E348C">
        <w:rPr>
          <w:rFonts w:ascii="Times New Roman" w:hAnsi="Times New Roman" w:cs="Times New Roman"/>
          <w:noProof/>
          <w:sz w:val="24"/>
          <w:szCs w:val="24"/>
        </w:rPr>
        <w:drawing>
          <wp:anchor distT="0" distB="0" distL="114300" distR="114300" simplePos="0" relativeHeight="251658240" behindDoc="0" locked="0" layoutInCell="1" allowOverlap="1" wp14:anchorId="3D34DD06" wp14:editId="78F32D3F">
            <wp:simplePos x="0" y="0"/>
            <wp:positionH relativeFrom="column">
              <wp:posOffset>-38100</wp:posOffset>
            </wp:positionH>
            <wp:positionV relativeFrom="paragraph">
              <wp:posOffset>-514350</wp:posOffset>
            </wp:positionV>
            <wp:extent cx="5943600" cy="834936"/>
            <wp:effectExtent l="0" t="0" r="0" b="381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834936"/>
                    </a:xfrm>
                    <a:prstGeom prst="rect">
                      <a:avLst/>
                    </a:prstGeom>
                    <a:noFill/>
                  </pic:spPr>
                </pic:pic>
              </a:graphicData>
            </a:graphic>
          </wp:anchor>
        </w:drawing>
      </w:r>
      <w:r w:rsidR="00791B16" w:rsidRPr="001E348C">
        <w:rPr>
          <w:rFonts w:ascii="Times New Roman" w:hAnsi="Times New Roman" w:cs="Times New Roman"/>
          <w:b/>
          <w:bCs/>
          <w:sz w:val="28"/>
          <w:szCs w:val="28"/>
        </w:rPr>
        <w:t>USFWS INFORMATION MEMORANDUM</w:t>
      </w:r>
    </w:p>
    <w:p w14:paraId="6371B0C3" w14:textId="77777777" w:rsidR="00DA74FF" w:rsidRPr="001E348C" w:rsidRDefault="00DA74FF" w:rsidP="007A4050">
      <w:pPr>
        <w:jc w:val="center"/>
        <w:rPr>
          <w:rFonts w:ascii="Times New Roman" w:hAnsi="Times New Roman" w:cs="Times New Roman"/>
          <w:b/>
          <w:sz w:val="28"/>
          <w:szCs w:val="28"/>
        </w:rPr>
      </w:pPr>
    </w:p>
    <w:p w14:paraId="1CA3D460" w14:textId="7543364A" w:rsidR="00DA74FF" w:rsidRPr="004C7A2F" w:rsidRDefault="00DA74FF" w:rsidP="00DA74FF">
      <w:pPr>
        <w:pStyle w:val="NoSpacing"/>
        <w:spacing w:line="276" w:lineRule="auto"/>
        <w:ind w:left="1440" w:hanging="1440"/>
        <w:rPr>
          <w:rFonts w:ascii="Times New Roman" w:hAnsi="Times New Roman" w:cs="Times New Roman"/>
          <w:bCs/>
          <w:sz w:val="24"/>
          <w:szCs w:val="24"/>
        </w:rPr>
      </w:pPr>
      <w:bookmarkStart w:id="0" w:name="Meetingdate"/>
      <w:r w:rsidRPr="004C7A2F">
        <w:rPr>
          <w:rFonts w:ascii="Times New Roman" w:hAnsi="Times New Roman" w:cs="Times New Roman"/>
          <w:b/>
          <w:sz w:val="24"/>
          <w:szCs w:val="24"/>
        </w:rPr>
        <w:t>DATE:</w:t>
      </w:r>
      <w:bookmarkEnd w:id="0"/>
      <w:r w:rsidR="001E348C">
        <w:rPr>
          <w:rFonts w:ascii="Times New Roman" w:hAnsi="Times New Roman" w:cs="Times New Roman"/>
          <w:b/>
        </w:rPr>
        <w:tab/>
      </w:r>
      <w:r w:rsidR="007829E4">
        <w:rPr>
          <w:rFonts w:ascii="Times New Roman" w:hAnsi="Times New Roman" w:cs="Times New Roman"/>
          <w:bCs/>
          <w:sz w:val="24"/>
          <w:szCs w:val="24"/>
        </w:rPr>
        <w:t>October 11</w:t>
      </w:r>
      <w:r w:rsidR="00E7572A" w:rsidRPr="004C7A2F">
        <w:rPr>
          <w:rFonts w:ascii="Times New Roman" w:hAnsi="Times New Roman" w:cs="Times New Roman"/>
          <w:bCs/>
          <w:sz w:val="24"/>
          <w:szCs w:val="24"/>
        </w:rPr>
        <w:t>, 2022</w:t>
      </w:r>
    </w:p>
    <w:p w14:paraId="14AE4821" w14:textId="028FCAC3" w:rsidR="00DA74FF" w:rsidRPr="004C7A2F" w:rsidRDefault="00DA74FF" w:rsidP="00DA74FF">
      <w:pPr>
        <w:pStyle w:val="NoSpacing"/>
        <w:spacing w:line="276" w:lineRule="auto"/>
        <w:ind w:left="1440" w:hanging="1440"/>
        <w:rPr>
          <w:rFonts w:ascii="Times New Roman" w:hAnsi="Times New Roman" w:cs="Times New Roman"/>
          <w:sz w:val="24"/>
          <w:szCs w:val="24"/>
        </w:rPr>
      </w:pPr>
    </w:p>
    <w:p w14:paraId="53EE64C4" w14:textId="1722FFA7" w:rsidR="00AB168F" w:rsidRPr="004C7A2F" w:rsidRDefault="00DA74FF" w:rsidP="00DA74FF">
      <w:pPr>
        <w:pStyle w:val="NoSpacing"/>
        <w:ind w:left="1440" w:hanging="1440"/>
        <w:rPr>
          <w:rFonts w:ascii="Times New Roman" w:hAnsi="Times New Roman" w:cs="Times New Roman"/>
          <w:sz w:val="24"/>
          <w:szCs w:val="24"/>
        </w:rPr>
      </w:pPr>
      <w:r w:rsidRPr="004C7A2F">
        <w:rPr>
          <w:rFonts w:ascii="Times New Roman" w:hAnsi="Times New Roman" w:cs="Times New Roman"/>
          <w:b/>
          <w:bCs/>
          <w:sz w:val="24"/>
          <w:szCs w:val="24"/>
        </w:rPr>
        <w:t xml:space="preserve">TO: </w:t>
      </w:r>
      <w:r w:rsidR="001E348C" w:rsidRPr="004C7A2F">
        <w:rPr>
          <w:rFonts w:ascii="Times New Roman" w:hAnsi="Times New Roman" w:cs="Times New Roman"/>
          <w:sz w:val="24"/>
          <w:szCs w:val="24"/>
        </w:rPr>
        <w:tab/>
      </w:r>
      <w:r w:rsidR="007829E4">
        <w:rPr>
          <w:rFonts w:ascii="Times New Roman" w:hAnsi="Times New Roman" w:cs="Times New Roman"/>
          <w:sz w:val="24"/>
          <w:szCs w:val="24"/>
        </w:rPr>
        <w:t>Regional Director, Mountain-Prairie Region</w:t>
      </w:r>
      <w:r w:rsidR="008D58B6" w:rsidRPr="004C7A2F">
        <w:rPr>
          <w:rFonts w:ascii="Times New Roman" w:hAnsi="Times New Roman" w:cs="Times New Roman"/>
          <w:sz w:val="24"/>
          <w:szCs w:val="24"/>
        </w:rPr>
        <w:t xml:space="preserve"> </w:t>
      </w:r>
    </w:p>
    <w:p w14:paraId="76F03C90" w14:textId="77777777" w:rsidR="00DA74FF" w:rsidRPr="004C7A2F" w:rsidRDefault="00DA74FF" w:rsidP="00DA74FF">
      <w:pPr>
        <w:pStyle w:val="NoSpacing"/>
        <w:ind w:left="1440" w:hanging="1440"/>
        <w:rPr>
          <w:rFonts w:ascii="Times New Roman" w:hAnsi="Times New Roman" w:cs="Times New Roman"/>
          <w:sz w:val="24"/>
          <w:szCs w:val="24"/>
        </w:rPr>
      </w:pPr>
    </w:p>
    <w:p w14:paraId="00CF0383" w14:textId="6CA65BB8" w:rsidR="00DA74FF" w:rsidRPr="004C7A2F" w:rsidRDefault="00DA74FF" w:rsidP="00DA74FF">
      <w:pPr>
        <w:pStyle w:val="NoSpacing"/>
        <w:spacing w:line="276" w:lineRule="auto"/>
        <w:ind w:left="1440" w:hanging="1440"/>
        <w:rPr>
          <w:rFonts w:ascii="Times New Roman" w:hAnsi="Times New Roman" w:cs="Times New Roman"/>
          <w:sz w:val="24"/>
          <w:szCs w:val="24"/>
        </w:rPr>
      </w:pPr>
      <w:r w:rsidRPr="004C7A2F">
        <w:rPr>
          <w:rFonts w:ascii="Times New Roman" w:hAnsi="Times New Roman" w:cs="Times New Roman"/>
          <w:b/>
          <w:sz w:val="24"/>
          <w:szCs w:val="24"/>
        </w:rPr>
        <w:t>FROM:</w:t>
      </w:r>
      <w:r w:rsidRPr="004C7A2F">
        <w:rPr>
          <w:rFonts w:ascii="Times New Roman" w:hAnsi="Times New Roman" w:cs="Times New Roman"/>
          <w:sz w:val="24"/>
          <w:szCs w:val="24"/>
        </w:rPr>
        <w:tab/>
      </w:r>
      <w:r w:rsidR="007829E4">
        <w:rPr>
          <w:rFonts w:ascii="Times New Roman" w:hAnsi="Times New Roman" w:cs="Times New Roman"/>
          <w:sz w:val="24"/>
          <w:szCs w:val="24"/>
        </w:rPr>
        <w:t xml:space="preserve">Assistant </w:t>
      </w:r>
      <w:r w:rsidR="00E7572A" w:rsidRPr="004C7A2F">
        <w:rPr>
          <w:rFonts w:ascii="Times New Roman" w:hAnsi="Times New Roman" w:cs="Times New Roman"/>
          <w:sz w:val="24"/>
          <w:szCs w:val="24"/>
        </w:rPr>
        <w:t xml:space="preserve">Regional </w:t>
      </w:r>
      <w:r w:rsidRPr="004C7A2F">
        <w:rPr>
          <w:rFonts w:ascii="Times New Roman" w:hAnsi="Times New Roman" w:cs="Times New Roman"/>
          <w:sz w:val="24"/>
          <w:szCs w:val="24"/>
        </w:rPr>
        <w:t>Director,</w:t>
      </w:r>
      <w:r w:rsidR="007829E4">
        <w:rPr>
          <w:rFonts w:ascii="Times New Roman" w:hAnsi="Times New Roman" w:cs="Times New Roman"/>
          <w:sz w:val="24"/>
          <w:szCs w:val="24"/>
        </w:rPr>
        <w:t xml:space="preserve"> Ecological Services,</w:t>
      </w:r>
      <w:r w:rsidRPr="004C7A2F">
        <w:rPr>
          <w:rFonts w:ascii="Times New Roman" w:hAnsi="Times New Roman" w:cs="Times New Roman"/>
          <w:sz w:val="24"/>
          <w:szCs w:val="24"/>
        </w:rPr>
        <w:t xml:space="preserve"> </w:t>
      </w:r>
      <w:r w:rsidR="00E7572A" w:rsidRPr="004C7A2F">
        <w:rPr>
          <w:rFonts w:ascii="Times New Roman" w:hAnsi="Times New Roman" w:cs="Times New Roman"/>
          <w:sz w:val="24"/>
          <w:szCs w:val="24"/>
        </w:rPr>
        <w:t>Mountain-Prairie Region</w:t>
      </w:r>
      <w:r w:rsidR="00E7572A" w:rsidRPr="004C7A2F">
        <w:rPr>
          <w:rFonts w:ascii="Times New Roman" w:hAnsi="Times New Roman" w:cs="Times New Roman"/>
          <w:i/>
          <w:sz w:val="24"/>
          <w:szCs w:val="24"/>
        </w:rPr>
        <w:t xml:space="preserve"> </w:t>
      </w:r>
    </w:p>
    <w:p w14:paraId="4E716882" w14:textId="0773BC82" w:rsidR="00DA74FF" w:rsidRPr="004C7A2F" w:rsidRDefault="00DA74FF" w:rsidP="00DA74FF">
      <w:pPr>
        <w:pStyle w:val="NoSpacing"/>
        <w:ind w:left="1440" w:hanging="1440"/>
        <w:rPr>
          <w:rFonts w:ascii="Times New Roman" w:hAnsi="Times New Roman" w:cs="Times New Roman"/>
          <w:b/>
          <w:sz w:val="24"/>
          <w:szCs w:val="24"/>
        </w:rPr>
      </w:pPr>
    </w:p>
    <w:p w14:paraId="0685FCFB" w14:textId="414B73BE" w:rsidR="00DA74FF" w:rsidRPr="004C7A2F" w:rsidRDefault="007A4050" w:rsidP="00DC7971">
      <w:pPr>
        <w:pStyle w:val="NoSpacing"/>
        <w:spacing w:line="276" w:lineRule="auto"/>
        <w:ind w:left="1440" w:hanging="1440"/>
        <w:rPr>
          <w:rFonts w:ascii="Times New Roman" w:hAnsi="Times New Roman" w:cs="Times New Roman"/>
          <w:iCs/>
          <w:sz w:val="24"/>
          <w:szCs w:val="24"/>
        </w:rPr>
      </w:pPr>
      <w:r w:rsidRPr="004C7A2F">
        <w:rPr>
          <w:rFonts w:ascii="Times New Roman" w:hAnsi="Times New Roman" w:cs="Times New Roman"/>
          <w:b/>
          <w:sz w:val="24"/>
          <w:szCs w:val="24"/>
        </w:rPr>
        <w:t>SUBJECT:</w:t>
      </w:r>
      <w:r w:rsidRPr="004C7A2F">
        <w:rPr>
          <w:rFonts w:ascii="Times New Roman" w:hAnsi="Times New Roman" w:cs="Times New Roman"/>
          <w:sz w:val="24"/>
          <w:szCs w:val="24"/>
        </w:rPr>
        <w:tab/>
      </w:r>
      <w:r w:rsidR="007829E4" w:rsidRPr="007829E4">
        <w:rPr>
          <w:rFonts w:ascii="Times New Roman" w:hAnsi="Times New Roman" w:cs="Times New Roman"/>
          <w:iCs/>
          <w:sz w:val="24"/>
          <w:szCs w:val="24"/>
        </w:rPr>
        <w:t>FR</w:t>
      </w:r>
      <w:r w:rsidR="007829E4">
        <w:rPr>
          <w:rFonts w:ascii="Times New Roman" w:hAnsi="Times New Roman" w:cs="Times New Roman"/>
          <w:iCs/>
          <w:sz w:val="24"/>
          <w:szCs w:val="24"/>
        </w:rPr>
        <w:t>0</w:t>
      </w:r>
      <w:r w:rsidR="007829E4" w:rsidRPr="007829E4">
        <w:rPr>
          <w:rFonts w:ascii="Times New Roman" w:hAnsi="Times New Roman" w:cs="Times New Roman"/>
          <w:iCs/>
          <w:sz w:val="24"/>
          <w:szCs w:val="24"/>
        </w:rPr>
        <w:t>4962</w:t>
      </w:r>
      <w:r w:rsidR="00B54576" w:rsidRPr="004C7A2F">
        <w:rPr>
          <w:rFonts w:ascii="Times New Roman" w:hAnsi="Times New Roman" w:cs="Times New Roman"/>
          <w:iCs/>
          <w:sz w:val="24"/>
          <w:szCs w:val="24"/>
        </w:rPr>
        <w:t xml:space="preserve">– Proposed </w:t>
      </w:r>
      <w:r w:rsidR="00B54576" w:rsidRPr="004C7A2F">
        <w:rPr>
          <w:rStyle w:val="Hyperlink"/>
          <w:rFonts w:ascii="Times New Roman" w:hAnsi="Times New Roman" w:cs="Times New Roman"/>
          <w:color w:val="auto"/>
          <w:sz w:val="24"/>
          <w:szCs w:val="24"/>
          <w:u w:val="none"/>
        </w:rPr>
        <w:t>Establishment of a Nonessential Experimental Population of the Gray Wolf in Colorado</w:t>
      </w:r>
    </w:p>
    <w:p w14:paraId="4AF326E0" w14:textId="0EB9C424" w:rsidR="007A4050" w:rsidRPr="001E348C" w:rsidRDefault="007A4050" w:rsidP="00065C7A">
      <w:pPr>
        <w:pStyle w:val="NoSpacing"/>
        <w:spacing w:line="276" w:lineRule="auto"/>
        <w:rPr>
          <w:rFonts w:ascii="Times New Roman" w:hAnsi="Times New Roman" w:cs="Times New Roman"/>
        </w:rPr>
      </w:pPr>
    </w:p>
    <w:bookmarkStart w:id="1" w:name="Keyfacts"/>
    <w:p w14:paraId="4AF326E5" w14:textId="0CE236A5" w:rsidR="00EB6910" w:rsidRPr="00DC7971" w:rsidRDefault="00F50360" w:rsidP="00DC7971">
      <w:pPr>
        <w:pStyle w:val="NoSpacing"/>
        <w:numPr>
          <w:ilvl w:val="0"/>
          <w:numId w:val="1"/>
        </w:numPr>
        <w:spacing w:line="276" w:lineRule="auto"/>
        <w:ind w:left="720"/>
        <w:rPr>
          <w:rFonts w:ascii="Times New Roman" w:hAnsi="Times New Roman" w:cs="Times New Roman"/>
          <w:b/>
          <w:bCs/>
        </w:rPr>
      </w:pPr>
      <w:r w:rsidRPr="001E348C">
        <w:rPr>
          <w:rFonts w:ascii="Times New Roman" w:hAnsi="Times New Roman" w:cs="Times New Roman"/>
          <w:b/>
          <w:bCs/>
        </w:rPr>
        <w:fldChar w:fldCharType="begin"/>
      </w:r>
      <w:r w:rsidRPr="001E348C">
        <w:rPr>
          <w:rFonts w:ascii="Times New Roman" w:hAnsi="Times New Roman" w:cs="Times New Roman"/>
          <w:b/>
          <w:bCs/>
        </w:rPr>
        <w:instrText>HYPERLINK  \l "Keyfacts" \o "This section should have very topline figures or facts that give an \“at a glance\” summary of what is to be discussed"</w:instrText>
      </w:r>
      <w:r w:rsidRPr="001E348C">
        <w:rPr>
          <w:rFonts w:ascii="Times New Roman" w:hAnsi="Times New Roman" w:cs="Times New Roman"/>
          <w:b/>
          <w:bCs/>
        </w:rPr>
        <w:fldChar w:fldCharType="separate"/>
      </w:r>
      <w:r w:rsidR="000C17AC" w:rsidRPr="001E348C">
        <w:rPr>
          <w:rStyle w:val="Hyperlink"/>
          <w:rFonts w:ascii="Times New Roman" w:hAnsi="Times New Roman" w:cs="Times New Roman"/>
          <w:b/>
          <w:bCs/>
          <w:color w:val="auto"/>
          <w:u w:val="none"/>
        </w:rPr>
        <w:t>KEY FACTS</w:t>
      </w:r>
      <w:r w:rsidRPr="001E348C">
        <w:rPr>
          <w:rFonts w:ascii="Times New Roman" w:hAnsi="Times New Roman" w:cs="Times New Roman"/>
          <w:b/>
          <w:bCs/>
        </w:rPr>
        <w:fldChar w:fldCharType="end"/>
      </w:r>
      <w:bookmarkEnd w:id="1"/>
    </w:p>
    <w:p w14:paraId="7AB2CFCA" w14:textId="3C9A8158" w:rsidR="00E7572A" w:rsidRDefault="00B54576" w:rsidP="00B54576">
      <w:pPr>
        <w:pStyle w:val="NoSpacing"/>
        <w:rPr>
          <w:rFonts w:ascii="Times New Roman" w:hAnsi="Times New Roman" w:cs="Times New Roman"/>
          <w:sz w:val="24"/>
          <w:szCs w:val="24"/>
        </w:rPr>
      </w:pPr>
      <w:r w:rsidRPr="00D35C36">
        <w:rPr>
          <w:rFonts w:ascii="Times New Roman" w:hAnsi="Times New Roman" w:cs="Times New Roman"/>
          <w:sz w:val="24"/>
          <w:szCs w:val="24"/>
        </w:rPr>
        <w:t>At the request of Colorado Parks and Wildlife (CPW), the U.S. Fish and Wildlife Service (Service)</w:t>
      </w:r>
      <w:r>
        <w:rPr>
          <w:rFonts w:ascii="Times New Roman" w:hAnsi="Times New Roman" w:cs="Times New Roman"/>
          <w:sz w:val="24"/>
          <w:szCs w:val="24"/>
        </w:rPr>
        <w:t xml:space="preserve"> has drafted a proposed</w:t>
      </w:r>
      <w:r w:rsidRPr="00D35C36">
        <w:rPr>
          <w:rFonts w:ascii="Times New Roman" w:hAnsi="Times New Roman" w:cs="Times New Roman"/>
          <w:sz w:val="24"/>
          <w:szCs w:val="24"/>
        </w:rPr>
        <w:t xml:space="preserve"> rule to designate a</w:t>
      </w:r>
      <w:r>
        <w:rPr>
          <w:rFonts w:ascii="Times New Roman" w:hAnsi="Times New Roman" w:cs="Times New Roman"/>
          <w:sz w:val="24"/>
          <w:szCs w:val="24"/>
        </w:rPr>
        <w:t xml:space="preserve"> nonessential</w:t>
      </w:r>
      <w:r w:rsidRPr="00D35C36">
        <w:rPr>
          <w:rFonts w:ascii="Times New Roman" w:hAnsi="Times New Roman" w:cs="Times New Roman"/>
          <w:sz w:val="24"/>
          <w:szCs w:val="24"/>
        </w:rPr>
        <w:t xml:space="preserve"> experimental population </w:t>
      </w:r>
      <w:r>
        <w:rPr>
          <w:rFonts w:ascii="Times New Roman" w:hAnsi="Times New Roman" w:cs="Times New Roman"/>
          <w:sz w:val="24"/>
          <w:szCs w:val="24"/>
        </w:rPr>
        <w:t>of the federally endangered gray wolf (</w:t>
      </w:r>
      <w:r>
        <w:rPr>
          <w:rFonts w:ascii="Times New Roman" w:hAnsi="Times New Roman" w:cs="Times New Roman"/>
          <w:i/>
          <w:iCs/>
          <w:sz w:val="24"/>
          <w:szCs w:val="24"/>
        </w:rPr>
        <w:t xml:space="preserve">Canis </w:t>
      </w:r>
      <w:proofErr w:type="spellStart"/>
      <w:r>
        <w:rPr>
          <w:rFonts w:ascii="Times New Roman" w:hAnsi="Times New Roman" w:cs="Times New Roman"/>
          <w:i/>
          <w:iCs/>
          <w:sz w:val="24"/>
          <w:szCs w:val="24"/>
        </w:rPr>
        <w:t>lupis</w:t>
      </w:r>
      <w:proofErr w:type="spellEnd"/>
      <w:r>
        <w:rPr>
          <w:rFonts w:ascii="Times New Roman" w:hAnsi="Times New Roman" w:cs="Times New Roman"/>
          <w:sz w:val="24"/>
          <w:szCs w:val="24"/>
        </w:rPr>
        <w:t xml:space="preserve">) in Colorado under section </w:t>
      </w:r>
      <w:r w:rsidRPr="00D35C36">
        <w:rPr>
          <w:rFonts w:ascii="Times New Roman" w:hAnsi="Times New Roman" w:cs="Times New Roman"/>
          <w:sz w:val="24"/>
          <w:szCs w:val="24"/>
        </w:rPr>
        <w:t xml:space="preserve">10(j) </w:t>
      </w:r>
      <w:r>
        <w:rPr>
          <w:rFonts w:ascii="Times New Roman" w:hAnsi="Times New Roman" w:cs="Times New Roman"/>
          <w:sz w:val="24"/>
          <w:szCs w:val="24"/>
        </w:rPr>
        <w:t>of the</w:t>
      </w:r>
      <w:r w:rsidRPr="00D35C36">
        <w:rPr>
          <w:rFonts w:ascii="Times New Roman" w:hAnsi="Times New Roman" w:cs="Times New Roman"/>
          <w:sz w:val="24"/>
          <w:szCs w:val="24"/>
        </w:rPr>
        <w:t xml:space="preserve"> Endangered Species Act (</w:t>
      </w:r>
      <w:r>
        <w:rPr>
          <w:rFonts w:ascii="Times New Roman" w:hAnsi="Times New Roman" w:cs="Times New Roman"/>
          <w:sz w:val="24"/>
          <w:szCs w:val="24"/>
        </w:rPr>
        <w:t>Act</w:t>
      </w:r>
      <w:r w:rsidRPr="00D35C36">
        <w:rPr>
          <w:rFonts w:ascii="Times New Roman" w:hAnsi="Times New Roman" w:cs="Times New Roman"/>
          <w:sz w:val="24"/>
          <w:szCs w:val="24"/>
        </w:rPr>
        <w:t>)</w:t>
      </w:r>
      <w:r>
        <w:rPr>
          <w:rFonts w:ascii="Times New Roman" w:hAnsi="Times New Roman" w:cs="Times New Roman"/>
          <w:sz w:val="24"/>
          <w:szCs w:val="24"/>
        </w:rPr>
        <w:t>.  Designating the nonessential experimental population would</w:t>
      </w:r>
      <w:r w:rsidR="008F5C6D">
        <w:rPr>
          <w:rFonts w:ascii="Times New Roman" w:hAnsi="Times New Roman" w:cs="Times New Roman"/>
          <w:sz w:val="24"/>
          <w:szCs w:val="24"/>
        </w:rPr>
        <w:t xml:space="preserve"> contribute to the</w:t>
      </w:r>
      <w:r w:rsidR="008A4732">
        <w:rPr>
          <w:rFonts w:ascii="Times New Roman" w:hAnsi="Times New Roman" w:cs="Times New Roman"/>
          <w:sz w:val="24"/>
          <w:szCs w:val="24"/>
        </w:rPr>
        <w:t xml:space="preserve"> conservation </w:t>
      </w:r>
      <w:r w:rsidR="008F5C6D">
        <w:rPr>
          <w:rFonts w:ascii="Times New Roman" w:hAnsi="Times New Roman" w:cs="Times New Roman"/>
          <w:sz w:val="24"/>
          <w:szCs w:val="24"/>
        </w:rPr>
        <w:t>of the</w:t>
      </w:r>
      <w:r w:rsidR="008A4732">
        <w:rPr>
          <w:rFonts w:ascii="Times New Roman" w:hAnsi="Times New Roman" w:cs="Times New Roman"/>
          <w:sz w:val="24"/>
          <w:szCs w:val="24"/>
        </w:rPr>
        <w:t xml:space="preserve"> federally listed entity, the</w:t>
      </w:r>
      <w:r w:rsidR="008F5C6D">
        <w:rPr>
          <w:rFonts w:ascii="Times New Roman" w:hAnsi="Times New Roman" w:cs="Times New Roman"/>
          <w:sz w:val="24"/>
          <w:szCs w:val="24"/>
        </w:rPr>
        <w:t xml:space="preserve"> gray wolf</w:t>
      </w:r>
      <w:r w:rsidR="008A4732">
        <w:rPr>
          <w:rFonts w:ascii="Times New Roman" w:hAnsi="Times New Roman" w:cs="Times New Roman"/>
          <w:sz w:val="24"/>
          <w:szCs w:val="24"/>
        </w:rPr>
        <w:t xml:space="preserve"> in the lower-44 States</w:t>
      </w:r>
      <w:r w:rsidR="00DC7971">
        <w:rPr>
          <w:rFonts w:ascii="Times New Roman" w:hAnsi="Times New Roman" w:cs="Times New Roman"/>
          <w:sz w:val="24"/>
          <w:szCs w:val="24"/>
        </w:rPr>
        <w:t>.  It would</w:t>
      </w:r>
      <w:r w:rsidR="008F5C6D">
        <w:rPr>
          <w:rFonts w:ascii="Times New Roman" w:hAnsi="Times New Roman" w:cs="Times New Roman"/>
          <w:sz w:val="24"/>
          <w:szCs w:val="24"/>
        </w:rPr>
        <w:t xml:space="preserve"> also</w:t>
      </w:r>
      <w:r>
        <w:rPr>
          <w:rFonts w:ascii="Times New Roman" w:hAnsi="Times New Roman" w:cs="Times New Roman"/>
          <w:sz w:val="24"/>
          <w:szCs w:val="24"/>
        </w:rPr>
        <w:t xml:space="preserve"> help </w:t>
      </w:r>
      <w:r w:rsidR="00DC7971">
        <w:rPr>
          <w:rFonts w:ascii="Times New Roman" w:hAnsi="Times New Roman" w:cs="Times New Roman"/>
          <w:sz w:val="24"/>
          <w:szCs w:val="24"/>
        </w:rPr>
        <w:t>support</w:t>
      </w:r>
      <w:r>
        <w:rPr>
          <w:rFonts w:ascii="Times New Roman" w:hAnsi="Times New Roman" w:cs="Times New Roman"/>
          <w:sz w:val="24"/>
          <w:szCs w:val="24"/>
        </w:rPr>
        <w:t xml:space="preserve"> CPW’s voter-mandated gray wolf reintroduction program.</w:t>
      </w:r>
      <w:r w:rsidR="00B90849">
        <w:rPr>
          <w:rFonts w:ascii="Times New Roman" w:hAnsi="Times New Roman" w:cs="Times New Roman"/>
          <w:sz w:val="24"/>
          <w:szCs w:val="24"/>
        </w:rPr>
        <w:t xml:space="preserve">  We are also preparing a draft Environmental Impact Statement (EIS) under </w:t>
      </w:r>
      <w:r w:rsidR="004B5224">
        <w:rPr>
          <w:rFonts w:ascii="Times New Roman" w:hAnsi="Times New Roman" w:cs="Times New Roman"/>
          <w:sz w:val="24"/>
          <w:szCs w:val="24"/>
        </w:rPr>
        <w:t xml:space="preserve">the </w:t>
      </w:r>
      <w:r w:rsidR="00B90849">
        <w:rPr>
          <w:rFonts w:ascii="Times New Roman" w:hAnsi="Times New Roman" w:cs="Times New Roman"/>
          <w:sz w:val="24"/>
          <w:szCs w:val="24"/>
        </w:rPr>
        <w:t xml:space="preserve">National Environmental Policy Act (NEPA) regarding </w:t>
      </w:r>
      <w:r w:rsidR="008F5C6D">
        <w:rPr>
          <w:rFonts w:ascii="Times New Roman" w:hAnsi="Times New Roman" w:cs="Times New Roman"/>
          <w:sz w:val="24"/>
          <w:szCs w:val="24"/>
        </w:rPr>
        <w:t>this</w:t>
      </w:r>
      <w:r w:rsidR="00B90849">
        <w:rPr>
          <w:rFonts w:ascii="Times New Roman" w:hAnsi="Times New Roman" w:cs="Times New Roman"/>
          <w:sz w:val="24"/>
          <w:szCs w:val="24"/>
        </w:rPr>
        <w:t xml:space="preserve"> proposed section 10(j) rule.  </w:t>
      </w:r>
      <w:r>
        <w:rPr>
          <w:rFonts w:ascii="Times New Roman" w:hAnsi="Times New Roman" w:cs="Times New Roman"/>
          <w:sz w:val="24"/>
          <w:szCs w:val="24"/>
        </w:rPr>
        <w:t xml:space="preserve"> </w:t>
      </w:r>
    </w:p>
    <w:p w14:paraId="6AA2026D" w14:textId="77777777" w:rsidR="00B54576" w:rsidRPr="001E348C" w:rsidRDefault="00B54576" w:rsidP="00065C7A">
      <w:pPr>
        <w:pStyle w:val="NoSpacing"/>
        <w:spacing w:line="360" w:lineRule="auto"/>
        <w:rPr>
          <w:rFonts w:ascii="Times New Roman" w:hAnsi="Times New Roman" w:cs="Times New Roman"/>
        </w:rPr>
      </w:pPr>
    </w:p>
    <w:bookmarkStart w:id="2" w:name="background"/>
    <w:p w14:paraId="2BB46C5B" w14:textId="0B0B12C2" w:rsidR="00970FF2" w:rsidRPr="00B90849" w:rsidRDefault="00F50360" w:rsidP="00970FF2">
      <w:pPr>
        <w:pStyle w:val="NoSpacing"/>
        <w:numPr>
          <w:ilvl w:val="0"/>
          <w:numId w:val="1"/>
        </w:numPr>
        <w:spacing w:line="360" w:lineRule="auto"/>
        <w:ind w:left="720"/>
        <w:rPr>
          <w:rFonts w:ascii="Times New Roman" w:hAnsi="Times New Roman" w:cs="Times New Roman"/>
          <w:b/>
          <w:bCs/>
        </w:rPr>
      </w:pPr>
      <w:r w:rsidRPr="001E348C">
        <w:rPr>
          <w:rFonts w:ascii="Times New Roman" w:hAnsi="Times New Roman" w:cs="Times New Roman"/>
          <w:b/>
          <w:bCs/>
        </w:rPr>
        <w:fldChar w:fldCharType="begin"/>
      </w:r>
      <w:r w:rsidRPr="001E348C">
        <w:rPr>
          <w:rFonts w:ascii="Times New Roman" w:hAnsi="Times New Roman" w:cs="Times New Roman"/>
          <w:b/>
          <w:bCs/>
        </w:rPr>
        <w:instrText xml:space="preserve"> HYPERLINK  \l "background" \o "Broad context, history, backstory etc. of the issue as well as pertinent facts and process status" </w:instrText>
      </w:r>
      <w:r w:rsidRPr="001E348C">
        <w:rPr>
          <w:rFonts w:ascii="Times New Roman" w:hAnsi="Times New Roman" w:cs="Times New Roman"/>
          <w:b/>
          <w:bCs/>
        </w:rPr>
        <w:fldChar w:fldCharType="separate"/>
      </w:r>
      <w:r w:rsidR="00EB6910" w:rsidRPr="001E348C">
        <w:rPr>
          <w:rStyle w:val="Hyperlink"/>
          <w:rFonts w:ascii="Times New Roman" w:hAnsi="Times New Roman" w:cs="Times New Roman"/>
          <w:b/>
          <w:bCs/>
          <w:color w:val="auto"/>
          <w:u w:val="none"/>
        </w:rPr>
        <w:t>BACKGROUND</w:t>
      </w:r>
      <w:r w:rsidR="00557BD9" w:rsidRPr="001E348C">
        <w:rPr>
          <w:rStyle w:val="Hyperlink"/>
          <w:rFonts w:ascii="Times New Roman" w:hAnsi="Times New Roman" w:cs="Times New Roman"/>
          <w:b/>
          <w:bCs/>
          <w:color w:val="auto"/>
          <w:u w:val="none"/>
        </w:rPr>
        <w:t xml:space="preserve"> AND FWS POSITION</w:t>
      </w:r>
      <w:r w:rsidRPr="001E348C">
        <w:rPr>
          <w:rFonts w:ascii="Times New Roman" w:hAnsi="Times New Roman" w:cs="Times New Roman"/>
          <w:b/>
          <w:bCs/>
        </w:rPr>
        <w:fldChar w:fldCharType="end"/>
      </w:r>
      <w:bookmarkEnd w:id="2"/>
    </w:p>
    <w:p w14:paraId="7FCC2AC8" w14:textId="0F9CF3D1" w:rsidR="00B90849" w:rsidRDefault="00B90849" w:rsidP="00B90849">
      <w:pPr>
        <w:pStyle w:val="NoSpacing"/>
        <w:rPr>
          <w:rFonts w:ascii="Times New Roman" w:hAnsi="Times New Roman" w:cs="Times New Roman"/>
          <w:sz w:val="24"/>
          <w:szCs w:val="24"/>
        </w:rPr>
      </w:pPr>
      <w:r w:rsidRPr="1A748579">
        <w:rPr>
          <w:rFonts w:ascii="Times New Roman" w:hAnsi="Times New Roman" w:cs="Times New Roman"/>
          <w:sz w:val="24"/>
          <w:szCs w:val="24"/>
        </w:rPr>
        <w:t>On November 3, 2020, Colorado voters approved Proposition 114, the Gray Wolf Reintroduction Initiative</w:t>
      </w:r>
      <w:r w:rsidR="008A4732">
        <w:rPr>
          <w:rFonts w:ascii="Times New Roman" w:hAnsi="Times New Roman" w:cs="Times New Roman"/>
          <w:sz w:val="24"/>
          <w:szCs w:val="24"/>
        </w:rPr>
        <w:t xml:space="preserve">, </w:t>
      </w:r>
      <w:r w:rsidR="008A4732" w:rsidRPr="008A4732">
        <w:rPr>
          <w:rFonts w:ascii="Times New Roman" w:hAnsi="Times New Roman" w:cs="Times New Roman"/>
          <w:sz w:val="24"/>
          <w:szCs w:val="24"/>
        </w:rPr>
        <w:t>now codified as Colorado Revised Statute 33-2-105.8</w:t>
      </w:r>
      <w:r w:rsidR="00A17442">
        <w:rPr>
          <w:rFonts w:ascii="Times New Roman" w:hAnsi="Times New Roman" w:cs="Times New Roman"/>
          <w:sz w:val="24"/>
          <w:szCs w:val="24"/>
        </w:rPr>
        <w:t xml:space="preserve">.  This State Statute </w:t>
      </w:r>
      <w:r w:rsidRPr="1A748579">
        <w:rPr>
          <w:rFonts w:ascii="Times New Roman" w:hAnsi="Times New Roman" w:cs="Times New Roman"/>
          <w:sz w:val="24"/>
          <w:szCs w:val="24"/>
        </w:rPr>
        <w:t xml:space="preserve">directs the CPW Commission to take the steps necessary to reintroduce gray wolves west of the </w:t>
      </w:r>
      <w:r w:rsidR="00DC7971">
        <w:rPr>
          <w:rFonts w:ascii="Times New Roman" w:hAnsi="Times New Roman" w:cs="Times New Roman"/>
          <w:sz w:val="24"/>
          <w:szCs w:val="24"/>
        </w:rPr>
        <w:t>C</w:t>
      </w:r>
      <w:r w:rsidRPr="1A748579">
        <w:rPr>
          <w:rFonts w:ascii="Times New Roman" w:hAnsi="Times New Roman" w:cs="Times New Roman"/>
          <w:sz w:val="24"/>
          <w:szCs w:val="24"/>
        </w:rPr>
        <w:t xml:space="preserve">ontinental </w:t>
      </w:r>
      <w:r w:rsidR="00DC7971">
        <w:rPr>
          <w:rFonts w:ascii="Times New Roman" w:hAnsi="Times New Roman" w:cs="Times New Roman"/>
          <w:sz w:val="24"/>
          <w:szCs w:val="24"/>
        </w:rPr>
        <w:t>D</w:t>
      </w:r>
      <w:r w:rsidRPr="1A748579">
        <w:rPr>
          <w:rFonts w:ascii="Times New Roman" w:hAnsi="Times New Roman" w:cs="Times New Roman"/>
          <w:sz w:val="24"/>
          <w:szCs w:val="24"/>
        </w:rPr>
        <w:t xml:space="preserve">ivide by December 31, 2023.  </w:t>
      </w:r>
      <w:r>
        <w:rPr>
          <w:rFonts w:ascii="Times New Roman" w:hAnsi="Times New Roman" w:cs="Times New Roman"/>
          <w:sz w:val="24"/>
          <w:szCs w:val="24"/>
        </w:rPr>
        <w:t>On November 3, 2020</w:t>
      </w:r>
      <w:r w:rsidRPr="1A748579">
        <w:rPr>
          <w:rFonts w:ascii="Times New Roman" w:hAnsi="Times New Roman" w:cs="Times New Roman"/>
          <w:sz w:val="24"/>
          <w:szCs w:val="24"/>
        </w:rPr>
        <w:t xml:space="preserve">, the Service published a final rule (85 FR 69778) to remove gray wolves from the list of Threatened and Endangered wildlife in those areas of the lower 48 </w:t>
      </w:r>
      <w:r w:rsidR="008A4732">
        <w:rPr>
          <w:rFonts w:ascii="Times New Roman" w:hAnsi="Times New Roman" w:cs="Times New Roman"/>
          <w:sz w:val="24"/>
          <w:szCs w:val="24"/>
        </w:rPr>
        <w:t>States</w:t>
      </w:r>
      <w:r w:rsidRPr="1A748579">
        <w:rPr>
          <w:rFonts w:ascii="Times New Roman" w:hAnsi="Times New Roman" w:cs="Times New Roman"/>
          <w:sz w:val="24"/>
          <w:szCs w:val="24"/>
        </w:rPr>
        <w:t xml:space="preserve"> where they were federally listed, with the exception of the Mexican wolf</w:t>
      </w:r>
      <w:r w:rsidR="00B37EEE">
        <w:rPr>
          <w:rFonts w:ascii="Times New Roman" w:hAnsi="Times New Roman" w:cs="Times New Roman"/>
          <w:sz w:val="24"/>
          <w:szCs w:val="24"/>
        </w:rPr>
        <w:t xml:space="preserve"> subspecies found in New Mexico and Arizona (Figure 1)</w:t>
      </w:r>
      <w:r w:rsidRPr="1A748579">
        <w:rPr>
          <w:rFonts w:ascii="Times New Roman" w:hAnsi="Times New Roman" w:cs="Times New Roman"/>
          <w:sz w:val="24"/>
          <w:szCs w:val="24"/>
        </w:rPr>
        <w:t xml:space="preserve">.  </w:t>
      </w:r>
      <w:r w:rsidR="008A4732">
        <w:rPr>
          <w:rFonts w:ascii="Times New Roman" w:hAnsi="Times New Roman" w:cs="Times New Roman"/>
          <w:sz w:val="24"/>
          <w:szCs w:val="24"/>
        </w:rPr>
        <w:t>On</w:t>
      </w:r>
      <w:r>
        <w:rPr>
          <w:rFonts w:ascii="Times New Roman" w:hAnsi="Times New Roman" w:cs="Times New Roman"/>
          <w:sz w:val="24"/>
          <w:szCs w:val="24"/>
        </w:rPr>
        <w:t xml:space="preserve"> </w:t>
      </w:r>
      <w:r w:rsidRPr="1A748579">
        <w:rPr>
          <w:rFonts w:ascii="Times New Roman" w:hAnsi="Times New Roman" w:cs="Times New Roman"/>
          <w:sz w:val="24"/>
          <w:szCs w:val="24"/>
        </w:rPr>
        <w:t>February 10, 2022, the Service’s rule delisting gray wolves</w:t>
      </w:r>
      <w:r w:rsidR="008A4732">
        <w:rPr>
          <w:rFonts w:ascii="Times New Roman" w:hAnsi="Times New Roman" w:cs="Times New Roman"/>
          <w:sz w:val="24"/>
          <w:szCs w:val="24"/>
        </w:rPr>
        <w:t xml:space="preserve"> was invalidated</w:t>
      </w:r>
      <w:r w:rsidR="005E1C8C">
        <w:rPr>
          <w:rFonts w:ascii="Times New Roman" w:hAnsi="Times New Roman" w:cs="Times New Roman"/>
          <w:sz w:val="24"/>
          <w:szCs w:val="24"/>
        </w:rPr>
        <w:t xml:space="preserve">, which reinstated Federal protections for </w:t>
      </w:r>
      <w:r w:rsidRPr="1A748579">
        <w:rPr>
          <w:rFonts w:ascii="Times New Roman" w:hAnsi="Times New Roman" w:cs="Times New Roman"/>
          <w:sz w:val="24"/>
          <w:szCs w:val="24"/>
        </w:rPr>
        <w:t>gray wolves</w:t>
      </w:r>
      <w:r w:rsidR="008A4732">
        <w:rPr>
          <w:rFonts w:ascii="Times New Roman" w:hAnsi="Times New Roman" w:cs="Times New Roman"/>
          <w:sz w:val="24"/>
          <w:szCs w:val="24"/>
        </w:rPr>
        <w:t xml:space="preserve"> in</w:t>
      </w:r>
      <w:r w:rsidR="00B37EEE">
        <w:rPr>
          <w:rFonts w:ascii="Times New Roman" w:hAnsi="Times New Roman" w:cs="Times New Roman"/>
          <w:sz w:val="24"/>
          <w:szCs w:val="24"/>
        </w:rPr>
        <w:t xml:space="preserve"> the</w:t>
      </w:r>
      <w:r w:rsidR="008A4732">
        <w:rPr>
          <w:rFonts w:ascii="Times New Roman" w:hAnsi="Times New Roman" w:cs="Times New Roman"/>
          <w:sz w:val="24"/>
          <w:szCs w:val="24"/>
        </w:rPr>
        <w:t xml:space="preserve"> lower-44 States</w:t>
      </w:r>
      <w:r w:rsidRPr="1A748579">
        <w:rPr>
          <w:rFonts w:ascii="Times New Roman" w:hAnsi="Times New Roman" w:cs="Times New Roman"/>
          <w:sz w:val="24"/>
          <w:szCs w:val="24"/>
        </w:rPr>
        <w:t xml:space="preserve"> under the </w:t>
      </w:r>
      <w:r>
        <w:rPr>
          <w:rFonts w:ascii="Times New Roman" w:hAnsi="Times New Roman" w:cs="Times New Roman"/>
          <w:sz w:val="24"/>
          <w:szCs w:val="24"/>
        </w:rPr>
        <w:t>Act</w:t>
      </w:r>
      <w:r w:rsidR="004B5224">
        <w:rPr>
          <w:rFonts w:ascii="Times New Roman" w:hAnsi="Times New Roman" w:cs="Times New Roman"/>
          <w:sz w:val="24"/>
          <w:szCs w:val="24"/>
        </w:rPr>
        <w:t xml:space="preserve"> (not including the Northern Rocky Mountains Distinct Population Segment)</w:t>
      </w:r>
      <w:r w:rsidR="00CB1485">
        <w:rPr>
          <w:rFonts w:ascii="Times New Roman" w:hAnsi="Times New Roman" w:cs="Times New Roman"/>
          <w:sz w:val="24"/>
          <w:szCs w:val="24"/>
        </w:rPr>
        <w:t xml:space="preserve"> (Figure 1)</w:t>
      </w:r>
      <w:r w:rsidR="005E1C8C">
        <w:rPr>
          <w:rFonts w:ascii="Times New Roman" w:hAnsi="Times New Roman" w:cs="Times New Roman"/>
          <w:sz w:val="24"/>
          <w:szCs w:val="24"/>
        </w:rPr>
        <w:t>.  As a result,</w:t>
      </w:r>
      <w:r w:rsidRPr="1A748579">
        <w:rPr>
          <w:rFonts w:ascii="Times New Roman" w:hAnsi="Times New Roman" w:cs="Times New Roman"/>
          <w:sz w:val="24"/>
          <w:szCs w:val="24"/>
        </w:rPr>
        <w:t xml:space="preserve"> the State of Colorado requested a rule to establish an experimental</w:t>
      </w:r>
      <w:r w:rsidR="005E1C8C">
        <w:rPr>
          <w:rFonts w:ascii="Times New Roman" w:hAnsi="Times New Roman" w:cs="Times New Roman"/>
          <w:sz w:val="24"/>
          <w:szCs w:val="24"/>
        </w:rPr>
        <w:t xml:space="preserve"> population</w:t>
      </w:r>
      <w:r w:rsidRPr="1A748579">
        <w:rPr>
          <w:rFonts w:ascii="Times New Roman" w:hAnsi="Times New Roman" w:cs="Times New Roman"/>
          <w:sz w:val="24"/>
          <w:szCs w:val="24"/>
        </w:rPr>
        <w:t xml:space="preserve"> to support their state-lead reintroduction efforts. </w:t>
      </w:r>
    </w:p>
    <w:p w14:paraId="56923191" w14:textId="77777777" w:rsidR="00B90849" w:rsidRDefault="00B90849" w:rsidP="00B90849">
      <w:pPr>
        <w:pStyle w:val="NoSpacing"/>
        <w:rPr>
          <w:rFonts w:ascii="Times New Roman" w:hAnsi="Times New Roman" w:cs="Times New Roman"/>
          <w:sz w:val="24"/>
          <w:szCs w:val="24"/>
        </w:rPr>
      </w:pPr>
    </w:p>
    <w:p w14:paraId="6C75334F" w14:textId="77777777" w:rsidR="00CB1485" w:rsidRDefault="00CB1485" w:rsidP="00CB1485">
      <w:pPr>
        <w:pStyle w:val="NoSpacing"/>
        <w:spacing w:line="360" w:lineRule="auto"/>
        <w:rPr>
          <w:rFonts w:ascii="Times New Roman" w:hAnsi="Times New Roman" w:cs="Times New Roman"/>
        </w:rPr>
      </w:pPr>
      <w:r w:rsidRPr="00CB1485">
        <w:rPr>
          <w:rFonts w:ascii="Times New Roman" w:hAnsi="Times New Roman" w:cs="Times New Roman"/>
          <w:noProof/>
        </w:rPr>
        <w:lastRenderedPageBreak/>
        <w:drawing>
          <wp:inline distT="0" distB="0" distL="0" distR="0" wp14:anchorId="7DEBF3B0" wp14:editId="679ACEAD">
            <wp:extent cx="5943600" cy="3872865"/>
            <wp:effectExtent l="19050" t="19050" r="19050" b="133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943600" cy="3872865"/>
                    </a:xfrm>
                    <a:prstGeom prst="rect">
                      <a:avLst/>
                    </a:prstGeom>
                    <a:ln>
                      <a:solidFill>
                        <a:schemeClr val="tx1"/>
                      </a:solidFill>
                    </a:ln>
                  </pic:spPr>
                </pic:pic>
              </a:graphicData>
            </a:graphic>
          </wp:inline>
        </w:drawing>
      </w:r>
    </w:p>
    <w:p w14:paraId="5A5EB253" w14:textId="3B1BD239" w:rsidR="00CB1485" w:rsidRPr="004178BB" w:rsidRDefault="00CB1485" w:rsidP="004178BB">
      <w:pPr>
        <w:pStyle w:val="NoSpacing"/>
        <w:rPr>
          <w:rFonts w:ascii="Times New Roman" w:hAnsi="Times New Roman" w:cs="Times New Roman"/>
          <w:sz w:val="20"/>
          <w:szCs w:val="20"/>
        </w:rPr>
      </w:pPr>
      <w:r w:rsidRPr="004178BB">
        <w:rPr>
          <w:rFonts w:ascii="Times New Roman" w:hAnsi="Times New Roman" w:cs="Times New Roman"/>
          <w:b/>
          <w:bCs/>
          <w:sz w:val="20"/>
          <w:szCs w:val="20"/>
        </w:rPr>
        <w:t>Figure 1.</w:t>
      </w:r>
      <w:r w:rsidRPr="004178BB">
        <w:rPr>
          <w:rFonts w:ascii="Times New Roman" w:hAnsi="Times New Roman" w:cs="Times New Roman"/>
          <w:sz w:val="20"/>
          <w:szCs w:val="20"/>
        </w:rPr>
        <w:t xml:space="preserve"> </w:t>
      </w:r>
      <w:r w:rsidR="004178BB" w:rsidRPr="004178BB">
        <w:rPr>
          <w:rFonts w:ascii="Times New Roman" w:hAnsi="Times New Roman" w:cs="Times New Roman"/>
          <w:sz w:val="20"/>
          <w:szCs w:val="20"/>
        </w:rPr>
        <w:t>Map of the h</w:t>
      </w:r>
      <w:r w:rsidRPr="004178BB">
        <w:rPr>
          <w:rFonts w:ascii="Times New Roman" w:hAnsi="Times New Roman" w:cs="Times New Roman"/>
          <w:sz w:val="20"/>
          <w:szCs w:val="20"/>
        </w:rPr>
        <w:t>istorical range and current range of the gray wolf (</w:t>
      </w:r>
      <w:r w:rsidRPr="004178BB">
        <w:rPr>
          <w:rFonts w:ascii="Times New Roman" w:hAnsi="Times New Roman" w:cs="Times New Roman"/>
          <w:i/>
          <w:iCs/>
          <w:sz w:val="20"/>
          <w:szCs w:val="20"/>
        </w:rPr>
        <w:t>Canis lupus</w:t>
      </w:r>
      <w:r w:rsidRPr="004178BB">
        <w:rPr>
          <w:rFonts w:ascii="Times New Roman" w:hAnsi="Times New Roman" w:cs="Times New Roman"/>
          <w:sz w:val="20"/>
          <w:szCs w:val="20"/>
        </w:rPr>
        <w:t>) in the lower 48 States.</w:t>
      </w:r>
      <w:r w:rsidR="004178BB" w:rsidRPr="004178BB">
        <w:rPr>
          <w:rFonts w:ascii="Times New Roman" w:hAnsi="Times New Roman" w:cs="Times New Roman"/>
          <w:sz w:val="20"/>
          <w:szCs w:val="20"/>
        </w:rPr>
        <w:t xml:space="preserve"> </w:t>
      </w:r>
      <w:r w:rsidRPr="004178BB">
        <w:rPr>
          <w:rFonts w:ascii="Times New Roman" w:hAnsi="Times New Roman" w:cs="Times New Roman"/>
          <w:b/>
          <w:bCs/>
          <w:sz w:val="20"/>
          <w:szCs w:val="20"/>
          <w:vertAlign w:val="superscript"/>
        </w:rPr>
        <w:t>1</w:t>
      </w:r>
      <w:r w:rsidRPr="004178BB">
        <w:rPr>
          <w:rFonts w:ascii="Times New Roman" w:hAnsi="Times New Roman" w:cs="Times New Roman"/>
          <w:sz w:val="20"/>
          <w:szCs w:val="20"/>
        </w:rPr>
        <w:t>Based on Nowak (1995)</w:t>
      </w:r>
      <w:r w:rsidR="004178BB" w:rsidRPr="004178BB">
        <w:rPr>
          <w:rFonts w:ascii="Times New Roman" w:hAnsi="Times New Roman" w:cs="Times New Roman"/>
          <w:sz w:val="20"/>
          <w:szCs w:val="20"/>
        </w:rPr>
        <w:t xml:space="preserve">; </w:t>
      </w:r>
      <w:r w:rsidRPr="004178BB">
        <w:rPr>
          <w:rFonts w:ascii="Times New Roman" w:hAnsi="Times New Roman" w:cs="Times New Roman"/>
          <w:b/>
          <w:bCs/>
          <w:sz w:val="20"/>
          <w:szCs w:val="20"/>
          <w:vertAlign w:val="superscript"/>
        </w:rPr>
        <w:t>2</w:t>
      </w:r>
      <w:r w:rsidRPr="004178BB">
        <w:rPr>
          <w:rFonts w:ascii="Times New Roman" w:hAnsi="Times New Roman" w:cs="Times New Roman"/>
          <w:sz w:val="20"/>
          <w:szCs w:val="20"/>
        </w:rPr>
        <w:t>Based on State data</w:t>
      </w:r>
      <w:r w:rsidR="004178BB" w:rsidRPr="004178BB">
        <w:rPr>
          <w:rFonts w:ascii="Times New Roman" w:hAnsi="Times New Roman" w:cs="Times New Roman"/>
          <w:sz w:val="20"/>
          <w:szCs w:val="20"/>
        </w:rPr>
        <w:t xml:space="preserve">; </w:t>
      </w:r>
      <w:r w:rsidRPr="004178BB">
        <w:rPr>
          <w:rFonts w:ascii="Times New Roman" w:hAnsi="Times New Roman" w:cs="Times New Roman"/>
          <w:b/>
          <w:bCs/>
          <w:sz w:val="20"/>
          <w:szCs w:val="20"/>
          <w:vertAlign w:val="superscript"/>
        </w:rPr>
        <w:t>3</w:t>
      </w:r>
      <w:r w:rsidRPr="004178BB">
        <w:rPr>
          <w:rFonts w:ascii="Times New Roman" w:hAnsi="Times New Roman" w:cs="Times New Roman"/>
          <w:sz w:val="20"/>
          <w:szCs w:val="20"/>
        </w:rPr>
        <w:t>United States portion of the Mexican wolf’s range only</w:t>
      </w:r>
      <w:r w:rsidR="004178BB" w:rsidRPr="004178BB">
        <w:rPr>
          <w:rFonts w:ascii="Times New Roman" w:hAnsi="Times New Roman" w:cs="Times New Roman"/>
          <w:sz w:val="20"/>
          <w:szCs w:val="20"/>
        </w:rPr>
        <w:t xml:space="preserve">; </w:t>
      </w:r>
      <w:r w:rsidRPr="004178BB">
        <w:rPr>
          <w:rFonts w:ascii="Times New Roman" w:hAnsi="Times New Roman" w:cs="Times New Roman"/>
          <w:b/>
          <w:bCs/>
          <w:sz w:val="20"/>
          <w:szCs w:val="20"/>
          <w:vertAlign w:val="superscript"/>
        </w:rPr>
        <w:t>4</w:t>
      </w:r>
      <w:r w:rsidRPr="004178BB">
        <w:rPr>
          <w:rFonts w:ascii="Times New Roman" w:hAnsi="Times New Roman" w:cs="Times New Roman"/>
          <w:sz w:val="20"/>
          <w:szCs w:val="20"/>
        </w:rPr>
        <w:t>NRM DPS and Mexican wolf nonessential experimental population area boundaries that are not</w:t>
      </w:r>
      <w:r w:rsidR="004178BB" w:rsidRPr="004178BB">
        <w:rPr>
          <w:rFonts w:ascii="Times New Roman" w:hAnsi="Times New Roman" w:cs="Times New Roman"/>
          <w:sz w:val="20"/>
          <w:szCs w:val="20"/>
        </w:rPr>
        <w:t xml:space="preserve"> </w:t>
      </w:r>
      <w:r w:rsidRPr="004178BB">
        <w:rPr>
          <w:rFonts w:ascii="Times New Roman" w:hAnsi="Times New Roman" w:cs="Times New Roman"/>
          <w:sz w:val="20"/>
          <w:szCs w:val="20"/>
        </w:rPr>
        <w:t>part of the federally listed entity, the gray wolf in the lower-44 States.</w:t>
      </w:r>
    </w:p>
    <w:p w14:paraId="3225BA9F" w14:textId="2CD6C2C7" w:rsidR="00CB1485" w:rsidRDefault="00CB1485" w:rsidP="00B90849">
      <w:pPr>
        <w:pStyle w:val="NoSpacing"/>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14:paraId="41846BB5" w14:textId="59A3C21E" w:rsidR="00B90849" w:rsidRDefault="00B90849" w:rsidP="00B90849">
      <w:pPr>
        <w:pStyle w:val="NoSpacing"/>
        <w:rPr>
          <w:rFonts w:ascii="Times New Roman" w:hAnsi="Times New Roman" w:cs="Times New Roman"/>
          <w:sz w:val="24"/>
          <w:szCs w:val="24"/>
        </w:rPr>
      </w:pPr>
      <w:r w:rsidRPr="3F664E18">
        <w:rPr>
          <w:rFonts w:ascii="Times New Roman" w:eastAsia="Times New Roman" w:hAnsi="Times New Roman" w:cs="Times New Roman"/>
          <w:sz w:val="24"/>
          <w:szCs w:val="24"/>
        </w:rPr>
        <w:t xml:space="preserve">Under section 10(j) of the Act, the Service may designate a population of a listed species as experimental if it will be released into suitable natural habitat outside the species’ current range.  </w:t>
      </w:r>
      <w:r w:rsidRPr="3F664E18">
        <w:rPr>
          <w:rFonts w:ascii="Times New Roman" w:hAnsi="Times New Roman" w:cs="Times New Roman"/>
          <w:sz w:val="24"/>
          <w:szCs w:val="24"/>
        </w:rPr>
        <w:t xml:space="preserve">There is currently a single known pack of </w:t>
      </w:r>
      <w:r w:rsidR="005E1C8C" w:rsidRPr="3F664E18">
        <w:rPr>
          <w:rFonts w:ascii="Times New Roman" w:hAnsi="Times New Roman" w:cs="Times New Roman"/>
          <w:sz w:val="24"/>
          <w:szCs w:val="24"/>
        </w:rPr>
        <w:t xml:space="preserve">gray </w:t>
      </w:r>
      <w:r w:rsidRPr="3F664E18">
        <w:rPr>
          <w:rFonts w:ascii="Times New Roman" w:hAnsi="Times New Roman" w:cs="Times New Roman"/>
          <w:sz w:val="24"/>
          <w:szCs w:val="24"/>
        </w:rPr>
        <w:t>wolves in Colorado.  The state receives regular reports of sightings and investigates these reports.  The known pack raised pups last year and there is no evidence of breeding this year.</w:t>
      </w:r>
      <w:r w:rsidR="00B37EEE" w:rsidRPr="3F664E18">
        <w:rPr>
          <w:rFonts w:ascii="Times New Roman" w:hAnsi="Times New Roman" w:cs="Times New Roman"/>
          <w:sz w:val="24"/>
          <w:szCs w:val="24"/>
        </w:rPr>
        <w:t xml:space="preserve">  </w:t>
      </w:r>
      <w:r w:rsidR="008511C0">
        <w:rPr>
          <w:rFonts w:ascii="Times New Roman" w:hAnsi="Times New Roman" w:cs="Times New Roman"/>
          <w:sz w:val="24"/>
          <w:szCs w:val="24"/>
        </w:rPr>
        <w:t>At the end of 2021,</w:t>
      </w:r>
      <w:r w:rsidR="008511C0" w:rsidRPr="008511C0">
        <w:rPr>
          <w:rFonts w:ascii="Times New Roman" w:hAnsi="Times New Roman" w:cs="Times New Roman"/>
          <w:sz w:val="24"/>
          <w:szCs w:val="24"/>
        </w:rPr>
        <w:t xml:space="preserve"> </w:t>
      </w:r>
      <w:r w:rsidR="008511C0">
        <w:rPr>
          <w:rFonts w:ascii="Times New Roman" w:hAnsi="Times New Roman" w:cs="Times New Roman"/>
          <w:sz w:val="24"/>
          <w:szCs w:val="24"/>
        </w:rPr>
        <w:t>eight</w:t>
      </w:r>
      <w:r w:rsidR="008511C0" w:rsidRPr="008511C0">
        <w:rPr>
          <w:rFonts w:ascii="Times New Roman" w:hAnsi="Times New Roman" w:cs="Times New Roman"/>
          <w:sz w:val="24"/>
          <w:szCs w:val="24"/>
        </w:rPr>
        <w:t xml:space="preserve"> gray wolves </w:t>
      </w:r>
      <w:r w:rsidR="008511C0">
        <w:rPr>
          <w:rFonts w:ascii="Times New Roman" w:hAnsi="Times New Roman" w:cs="Times New Roman"/>
          <w:sz w:val="24"/>
          <w:szCs w:val="24"/>
        </w:rPr>
        <w:t>occupied Colorado</w:t>
      </w:r>
      <w:r w:rsidR="008511C0" w:rsidRPr="008511C0">
        <w:rPr>
          <w:rFonts w:ascii="Times New Roman" w:hAnsi="Times New Roman" w:cs="Times New Roman"/>
          <w:sz w:val="24"/>
          <w:szCs w:val="24"/>
        </w:rPr>
        <w:t>,</w:t>
      </w:r>
      <w:r w:rsidR="008511C0">
        <w:rPr>
          <w:rFonts w:ascii="Times New Roman" w:hAnsi="Times New Roman" w:cs="Times New Roman"/>
          <w:sz w:val="24"/>
          <w:szCs w:val="24"/>
        </w:rPr>
        <w:t xml:space="preserve"> but</w:t>
      </w:r>
      <w:r w:rsidR="008511C0" w:rsidRPr="008511C0">
        <w:rPr>
          <w:rFonts w:ascii="Times New Roman" w:hAnsi="Times New Roman" w:cs="Times New Roman"/>
          <w:sz w:val="24"/>
          <w:szCs w:val="24"/>
        </w:rPr>
        <w:t xml:space="preserve"> they do not meet the definition of a gray wolf population</w:t>
      </w:r>
      <w:r w:rsidR="008511C0">
        <w:rPr>
          <w:rFonts w:ascii="Times New Roman" w:hAnsi="Times New Roman" w:cs="Times New Roman"/>
          <w:sz w:val="24"/>
          <w:szCs w:val="24"/>
        </w:rPr>
        <w:t xml:space="preserve">, which is defined as </w:t>
      </w:r>
      <w:r w:rsidR="008511C0" w:rsidRPr="008511C0">
        <w:rPr>
          <w:rFonts w:ascii="Times New Roman" w:hAnsi="Times New Roman" w:cs="Times New Roman"/>
          <w:sz w:val="24"/>
          <w:szCs w:val="24"/>
        </w:rPr>
        <w:t xml:space="preserve">two breeding pairs </w:t>
      </w:r>
      <w:r w:rsidR="008511C0">
        <w:rPr>
          <w:rFonts w:ascii="Times New Roman" w:hAnsi="Times New Roman" w:cs="Times New Roman"/>
          <w:sz w:val="24"/>
          <w:szCs w:val="24"/>
        </w:rPr>
        <w:t>that successfully</w:t>
      </w:r>
      <w:r w:rsidR="008511C0" w:rsidRPr="008511C0">
        <w:rPr>
          <w:rFonts w:ascii="Times New Roman" w:hAnsi="Times New Roman" w:cs="Times New Roman"/>
          <w:sz w:val="24"/>
          <w:szCs w:val="24"/>
        </w:rPr>
        <w:t xml:space="preserve"> </w:t>
      </w:r>
      <w:r w:rsidR="008511C0">
        <w:rPr>
          <w:rFonts w:ascii="Times New Roman" w:hAnsi="Times New Roman" w:cs="Times New Roman"/>
          <w:sz w:val="24"/>
          <w:szCs w:val="24"/>
        </w:rPr>
        <w:t xml:space="preserve">raise </w:t>
      </w:r>
      <w:r w:rsidR="008511C0" w:rsidRPr="008511C0">
        <w:rPr>
          <w:rFonts w:ascii="Times New Roman" w:hAnsi="Times New Roman" w:cs="Times New Roman"/>
          <w:sz w:val="24"/>
          <w:szCs w:val="24"/>
        </w:rPr>
        <w:t>at least two pups for two consecutive years</w:t>
      </w:r>
      <w:r w:rsidR="008511C0">
        <w:rPr>
          <w:rFonts w:ascii="Times New Roman" w:hAnsi="Times New Roman" w:cs="Times New Roman"/>
          <w:sz w:val="24"/>
          <w:szCs w:val="24"/>
        </w:rPr>
        <w:t xml:space="preserve">.  Therefore, </w:t>
      </w:r>
      <w:r w:rsidR="008511C0" w:rsidRPr="008511C0">
        <w:rPr>
          <w:rFonts w:ascii="Times New Roman" w:hAnsi="Times New Roman" w:cs="Times New Roman"/>
          <w:sz w:val="24"/>
          <w:szCs w:val="24"/>
        </w:rPr>
        <w:t>we do not consider any gray wolves currently found in Colorado to constitute a population</w:t>
      </w:r>
      <w:r w:rsidR="00582C74">
        <w:rPr>
          <w:rFonts w:ascii="Times New Roman" w:hAnsi="Times New Roman" w:cs="Times New Roman"/>
          <w:sz w:val="24"/>
          <w:szCs w:val="24"/>
        </w:rPr>
        <w:t>,</w:t>
      </w:r>
      <w:r w:rsidR="008511C0">
        <w:rPr>
          <w:rFonts w:ascii="Times New Roman" w:hAnsi="Times New Roman" w:cs="Times New Roman"/>
          <w:sz w:val="24"/>
          <w:szCs w:val="24"/>
        </w:rPr>
        <w:t xml:space="preserve"> and the gray wolves to be</w:t>
      </w:r>
      <w:r w:rsidR="008511C0" w:rsidRPr="008511C0">
        <w:rPr>
          <w:rFonts w:ascii="Times New Roman" w:hAnsi="Times New Roman" w:cs="Times New Roman"/>
          <w:sz w:val="24"/>
          <w:szCs w:val="24"/>
        </w:rPr>
        <w:t xml:space="preserve"> reintroduced into Colorado will be geographically separate from the delisted portion of the NRM population or any other extant wolf populations.</w:t>
      </w:r>
      <w:r w:rsidR="00CD14F6">
        <w:rPr>
          <w:rFonts w:ascii="Times New Roman" w:hAnsi="Times New Roman" w:cs="Times New Roman"/>
          <w:sz w:val="24"/>
          <w:szCs w:val="24"/>
        </w:rPr>
        <w:t xml:space="preserve">  Although the State statute </w:t>
      </w:r>
      <w:r w:rsidR="00CD14F6" w:rsidRPr="00CD14F6">
        <w:rPr>
          <w:rFonts w:ascii="Times New Roman" w:hAnsi="Times New Roman" w:cs="Times New Roman"/>
          <w:sz w:val="24"/>
          <w:szCs w:val="24"/>
        </w:rPr>
        <w:t xml:space="preserve">specifies that gray wolf reintroduction efforts will be confined to portions of </w:t>
      </w:r>
      <w:r w:rsidR="00CD14F6">
        <w:rPr>
          <w:rFonts w:ascii="Times New Roman" w:hAnsi="Times New Roman" w:cs="Times New Roman"/>
          <w:sz w:val="24"/>
          <w:szCs w:val="24"/>
        </w:rPr>
        <w:t xml:space="preserve">Colorado </w:t>
      </w:r>
      <w:r w:rsidR="00CD14F6" w:rsidRPr="00CD14F6">
        <w:rPr>
          <w:rFonts w:ascii="Times New Roman" w:hAnsi="Times New Roman" w:cs="Times New Roman"/>
          <w:sz w:val="24"/>
          <w:szCs w:val="24"/>
        </w:rPr>
        <w:t xml:space="preserve">west of the Continental Divide, the proposed </w:t>
      </w:r>
      <w:r w:rsidR="00CD14F6">
        <w:rPr>
          <w:rFonts w:ascii="Times New Roman" w:hAnsi="Times New Roman" w:cs="Times New Roman"/>
          <w:sz w:val="24"/>
          <w:szCs w:val="24"/>
        </w:rPr>
        <w:t>nonessential experimental population</w:t>
      </w:r>
      <w:r w:rsidR="00CD14F6" w:rsidRPr="00CD14F6">
        <w:rPr>
          <w:rFonts w:ascii="Times New Roman" w:hAnsi="Times New Roman" w:cs="Times New Roman"/>
          <w:sz w:val="24"/>
          <w:szCs w:val="24"/>
        </w:rPr>
        <w:t xml:space="preserve"> area is the entire State</w:t>
      </w:r>
      <w:r w:rsidR="00CD14F6">
        <w:rPr>
          <w:rFonts w:ascii="Times New Roman" w:hAnsi="Times New Roman" w:cs="Times New Roman"/>
          <w:sz w:val="24"/>
          <w:szCs w:val="24"/>
        </w:rPr>
        <w:t xml:space="preserve"> of Colorado</w:t>
      </w:r>
      <w:r w:rsidR="00CD14F6" w:rsidRPr="00CD14F6">
        <w:rPr>
          <w:rFonts w:ascii="Times New Roman" w:hAnsi="Times New Roman" w:cs="Times New Roman"/>
          <w:sz w:val="24"/>
          <w:szCs w:val="24"/>
        </w:rPr>
        <w:t xml:space="preserve">, </w:t>
      </w:r>
      <w:r w:rsidR="00CD14F6">
        <w:rPr>
          <w:rFonts w:ascii="Times New Roman" w:hAnsi="Times New Roman" w:cs="Times New Roman"/>
          <w:sz w:val="24"/>
          <w:szCs w:val="24"/>
        </w:rPr>
        <w:t xml:space="preserve">in order </w:t>
      </w:r>
      <w:r w:rsidR="00CD14F6" w:rsidRPr="00CD14F6">
        <w:rPr>
          <w:rFonts w:ascii="Times New Roman" w:hAnsi="Times New Roman" w:cs="Times New Roman"/>
          <w:sz w:val="24"/>
          <w:szCs w:val="24"/>
        </w:rPr>
        <w:t>to extend management flexibility to other areas of the state where gray wolf dispersal may occur.</w:t>
      </w:r>
    </w:p>
    <w:p w14:paraId="1024C50A" w14:textId="77777777" w:rsidR="00B90849" w:rsidRDefault="00B90849" w:rsidP="00B90849">
      <w:pPr>
        <w:pStyle w:val="NoSpacing"/>
        <w:rPr>
          <w:rFonts w:ascii="Times New Roman" w:hAnsi="Times New Roman" w:cs="Times New Roman"/>
          <w:sz w:val="24"/>
          <w:szCs w:val="24"/>
        </w:rPr>
      </w:pPr>
    </w:p>
    <w:p w14:paraId="096F7002" w14:textId="50CB7D94" w:rsidR="00B90849" w:rsidRPr="00B90849" w:rsidRDefault="00B90849" w:rsidP="00B90849">
      <w:pPr>
        <w:pStyle w:val="NoSpacing"/>
        <w:rPr>
          <w:rFonts w:ascii="Times New Roman" w:eastAsia="Times New Roman" w:hAnsi="Times New Roman" w:cs="Times New Roman"/>
          <w:sz w:val="24"/>
          <w:szCs w:val="24"/>
        </w:rPr>
      </w:pPr>
      <w:r w:rsidRPr="3F664E18">
        <w:rPr>
          <w:rFonts w:ascii="Times New Roman" w:hAnsi="Times New Roman" w:cs="Times New Roman"/>
          <w:sz w:val="24"/>
          <w:szCs w:val="24"/>
        </w:rPr>
        <w:t xml:space="preserve">On July 21, 2022, we published our notice of intent to prepare an EIS for the proposed rulemaking.  The NEPA analysis will provide a decision tool to either develop a </w:t>
      </w:r>
      <w:r w:rsidR="005E1C8C" w:rsidRPr="3F664E18">
        <w:rPr>
          <w:rFonts w:ascii="Times New Roman" w:hAnsi="Times New Roman" w:cs="Times New Roman"/>
          <w:sz w:val="24"/>
          <w:szCs w:val="24"/>
        </w:rPr>
        <w:t xml:space="preserve">section </w:t>
      </w:r>
      <w:r w:rsidRPr="3F664E18">
        <w:rPr>
          <w:rFonts w:ascii="Times New Roman" w:hAnsi="Times New Roman" w:cs="Times New Roman"/>
          <w:sz w:val="24"/>
          <w:szCs w:val="24"/>
        </w:rPr>
        <w:t xml:space="preserve">10(j) rule or pursue other alternatives to meet CPW’s stated goal of reintroducing northern gray wolves to Colorado.  Having regulatory flexibility to address conflicts </w:t>
      </w:r>
      <w:r w:rsidR="004C7A2F" w:rsidRPr="3F664E18">
        <w:rPr>
          <w:rFonts w:ascii="Times New Roman" w:hAnsi="Times New Roman" w:cs="Times New Roman"/>
          <w:sz w:val="24"/>
          <w:szCs w:val="24"/>
        </w:rPr>
        <w:t>would be</w:t>
      </w:r>
      <w:r w:rsidRPr="3F664E18">
        <w:rPr>
          <w:rFonts w:ascii="Times New Roman" w:hAnsi="Times New Roman" w:cs="Times New Roman"/>
          <w:sz w:val="24"/>
          <w:szCs w:val="24"/>
        </w:rPr>
        <w:t xml:space="preserve"> an integral tool to support wolf reintroduction</w:t>
      </w:r>
      <w:r w:rsidR="004C7A2F" w:rsidRPr="3F664E18">
        <w:rPr>
          <w:rFonts w:ascii="Times New Roman" w:hAnsi="Times New Roman" w:cs="Times New Roman"/>
          <w:sz w:val="24"/>
          <w:szCs w:val="24"/>
        </w:rPr>
        <w:t>, conservation, and recovery</w:t>
      </w:r>
      <w:r w:rsidRPr="3F664E18">
        <w:rPr>
          <w:rFonts w:ascii="Times New Roman" w:hAnsi="Times New Roman" w:cs="Times New Roman"/>
          <w:sz w:val="24"/>
          <w:szCs w:val="24"/>
        </w:rPr>
        <w:t xml:space="preserve">.  </w:t>
      </w:r>
      <w:r w:rsidR="008F5C6D" w:rsidRPr="3F664E18">
        <w:rPr>
          <w:rFonts w:ascii="Times New Roman" w:hAnsi="Times New Roman" w:cs="Times New Roman"/>
          <w:sz w:val="24"/>
          <w:szCs w:val="24"/>
        </w:rPr>
        <w:t>Gray</w:t>
      </w:r>
      <w:r w:rsidRPr="3F664E18">
        <w:rPr>
          <w:rFonts w:ascii="Times New Roman" w:hAnsi="Times New Roman" w:cs="Times New Roman"/>
          <w:sz w:val="24"/>
          <w:szCs w:val="24"/>
        </w:rPr>
        <w:t xml:space="preserve"> wolves </w:t>
      </w:r>
      <w:r w:rsidR="005E1C8C" w:rsidRPr="3F664E18">
        <w:rPr>
          <w:rFonts w:ascii="Times New Roman" w:hAnsi="Times New Roman" w:cs="Times New Roman"/>
          <w:sz w:val="24"/>
          <w:szCs w:val="24"/>
        </w:rPr>
        <w:t xml:space="preserve">in the lower-44 States </w:t>
      </w:r>
      <w:r w:rsidR="008F5C6D" w:rsidRPr="3F664E18">
        <w:rPr>
          <w:rFonts w:ascii="Times New Roman" w:hAnsi="Times New Roman" w:cs="Times New Roman"/>
          <w:sz w:val="24"/>
          <w:szCs w:val="24"/>
        </w:rPr>
        <w:lastRenderedPageBreak/>
        <w:t xml:space="preserve">are </w:t>
      </w:r>
      <w:r w:rsidRPr="3F664E18">
        <w:rPr>
          <w:rFonts w:ascii="Times New Roman" w:hAnsi="Times New Roman" w:cs="Times New Roman"/>
          <w:sz w:val="24"/>
          <w:szCs w:val="24"/>
        </w:rPr>
        <w:t xml:space="preserve">currently listed under the Act as </w:t>
      </w:r>
      <w:r w:rsidR="31443A64" w:rsidRPr="3F664E18">
        <w:rPr>
          <w:rFonts w:ascii="Times New Roman" w:hAnsi="Times New Roman" w:cs="Times New Roman"/>
          <w:sz w:val="24"/>
          <w:szCs w:val="24"/>
        </w:rPr>
        <w:t xml:space="preserve">an </w:t>
      </w:r>
      <w:r w:rsidRPr="3F664E18">
        <w:rPr>
          <w:rFonts w:ascii="Times New Roman" w:hAnsi="Times New Roman" w:cs="Times New Roman"/>
          <w:sz w:val="24"/>
          <w:szCs w:val="24"/>
        </w:rPr>
        <w:t>endangered</w:t>
      </w:r>
      <w:r w:rsidR="48663320" w:rsidRPr="3F664E18">
        <w:rPr>
          <w:rFonts w:ascii="Times New Roman" w:hAnsi="Times New Roman" w:cs="Times New Roman"/>
          <w:sz w:val="24"/>
          <w:szCs w:val="24"/>
        </w:rPr>
        <w:t xml:space="preserve"> species</w:t>
      </w:r>
      <w:r w:rsidRPr="3F664E18">
        <w:rPr>
          <w:rFonts w:ascii="Times New Roman" w:hAnsi="Times New Roman" w:cs="Times New Roman"/>
          <w:sz w:val="24"/>
          <w:szCs w:val="24"/>
        </w:rPr>
        <w:t xml:space="preserve">, </w:t>
      </w:r>
      <w:r w:rsidR="008F5C6D" w:rsidRPr="3F664E18">
        <w:rPr>
          <w:rFonts w:ascii="Times New Roman" w:hAnsi="Times New Roman" w:cs="Times New Roman"/>
          <w:sz w:val="24"/>
          <w:szCs w:val="24"/>
        </w:rPr>
        <w:t xml:space="preserve">so </w:t>
      </w:r>
      <w:r w:rsidRPr="3F664E18">
        <w:rPr>
          <w:rFonts w:ascii="Times New Roman" w:hAnsi="Times New Roman" w:cs="Times New Roman"/>
          <w:sz w:val="24"/>
          <w:szCs w:val="24"/>
        </w:rPr>
        <w:t xml:space="preserve">management flexibility to respond to conflict </w:t>
      </w:r>
      <w:r w:rsidR="004C7A2F" w:rsidRPr="3F664E18">
        <w:rPr>
          <w:rFonts w:ascii="Times New Roman" w:hAnsi="Times New Roman" w:cs="Times New Roman"/>
          <w:sz w:val="24"/>
          <w:szCs w:val="24"/>
        </w:rPr>
        <w:t>would be</w:t>
      </w:r>
      <w:r w:rsidRPr="3F664E18">
        <w:rPr>
          <w:rFonts w:ascii="Times New Roman" w:hAnsi="Times New Roman" w:cs="Times New Roman"/>
          <w:sz w:val="24"/>
          <w:szCs w:val="24"/>
        </w:rPr>
        <w:t xml:space="preserve"> unavailable without </w:t>
      </w:r>
      <w:r w:rsidR="608F1327" w:rsidRPr="3F664E18">
        <w:rPr>
          <w:rFonts w:ascii="Times New Roman" w:hAnsi="Times New Roman" w:cs="Times New Roman"/>
          <w:sz w:val="24"/>
          <w:szCs w:val="24"/>
        </w:rPr>
        <w:t xml:space="preserve">a </w:t>
      </w:r>
      <w:r w:rsidR="00CD14F6">
        <w:rPr>
          <w:rFonts w:ascii="Times New Roman" w:hAnsi="Times New Roman" w:cs="Times New Roman"/>
          <w:sz w:val="24"/>
          <w:szCs w:val="24"/>
        </w:rPr>
        <w:t>1</w:t>
      </w:r>
      <w:r w:rsidR="608F1327" w:rsidRPr="3F664E18">
        <w:rPr>
          <w:rFonts w:ascii="Times New Roman" w:hAnsi="Times New Roman" w:cs="Times New Roman"/>
          <w:sz w:val="24"/>
          <w:szCs w:val="24"/>
        </w:rPr>
        <w:t>0(j</w:t>
      </w:r>
      <w:r w:rsidR="00CD14F6">
        <w:rPr>
          <w:rFonts w:ascii="Times New Roman" w:hAnsi="Times New Roman" w:cs="Times New Roman"/>
          <w:sz w:val="24"/>
          <w:szCs w:val="24"/>
        </w:rPr>
        <w:t>)</w:t>
      </w:r>
      <w:r w:rsidR="608F1327" w:rsidRPr="3F664E18">
        <w:rPr>
          <w:rFonts w:ascii="Times New Roman" w:hAnsi="Times New Roman" w:cs="Times New Roman"/>
          <w:sz w:val="24"/>
          <w:szCs w:val="24"/>
        </w:rPr>
        <w:t xml:space="preserve"> </w:t>
      </w:r>
      <w:r w:rsidRPr="3F664E18">
        <w:rPr>
          <w:rFonts w:ascii="Times New Roman" w:hAnsi="Times New Roman" w:cs="Times New Roman"/>
          <w:sz w:val="24"/>
          <w:szCs w:val="24"/>
        </w:rPr>
        <w:t xml:space="preserve">rule or </w:t>
      </w:r>
      <w:r w:rsidR="004C7A2F" w:rsidRPr="3F664E18">
        <w:rPr>
          <w:rFonts w:ascii="Times New Roman" w:hAnsi="Times New Roman" w:cs="Times New Roman"/>
          <w:sz w:val="24"/>
          <w:szCs w:val="24"/>
        </w:rPr>
        <w:t xml:space="preserve">other </w:t>
      </w:r>
      <w:r w:rsidRPr="3F664E18">
        <w:rPr>
          <w:rFonts w:ascii="Times New Roman" w:hAnsi="Times New Roman" w:cs="Times New Roman"/>
          <w:sz w:val="24"/>
          <w:szCs w:val="24"/>
        </w:rPr>
        <w:t>permit</w:t>
      </w:r>
      <w:r w:rsidR="004C7A2F" w:rsidRPr="3F664E18">
        <w:rPr>
          <w:rFonts w:ascii="Times New Roman" w:hAnsi="Times New Roman" w:cs="Times New Roman"/>
          <w:sz w:val="24"/>
          <w:szCs w:val="24"/>
        </w:rPr>
        <w:t>s</w:t>
      </w:r>
      <w:r w:rsidRPr="3F664E18">
        <w:rPr>
          <w:rFonts w:ascii="Times New Roman" w:hAnsi="Times New Roman" w:cs="Times New Roman"/>
          <w:sz w:val="24"/>
          <w:szCs w:val="24"/>
        </w:rPr>
        <w:t xml:space="preserve"> from the Service.  </w:t>
      </w:r>
    </w:p>
    <w:p w14:paraId="1B58886D" w14:textId="77777777" w:rsidR="00B90849" w:rsidRPr="001E348C" w:rsidRDefault="00B90849" w:rsidP="00970FF2">
      <w:pPr>
        <w:pStyle w:val="NoSpacing"/>
        <w:spacing w:line="360" w:lineRule="auto"/>
        <w:rPr>
          <w:rFonts w:ascii="Times New Roman" w:hAnsi="Times New Roman" w:cs="Times New Roman"/>
          <w:b/>
        </w:rPr>
      </w:pPr>
    </w:p>
    <w:p w14:paraId="7277585D" w14:textId="4C5C450C" w:rsidR="00970FF2" w:rsidRPr="001E348C" w:rsidRDefault="00970FF2" w:rsidP="6BCE5884">
      <w:pPr>
        <w:pStyle w:val="NoSpacing"/>
        <w:numPr>
          <w:ilvl w:val="0"/>
          <w:numId w:val="1"/>
        </w:numPr>
        <w:spacing w:line="360" w:lineRule="auto"/>
        <w:ind w:left="720"/>
        <w:rPr>
          <w:rFonts w:ascii="Times New Roman" w:hAnsi="Times New Roman" w:cs="Times New Roman"/>
          <w:b/>
          <w:bCs/>
        </w:rPr>
      </w:pPr>
      <w:r w:rsidRPr="001E348C">
        <w:rPr>
          <w:rFonts w:ascii="Times New Roman" w:hAnsi="Times New Roman" w:cs="Times New Roman"/>
          <w:b/>
          <w:bCs/>
        </w:rPr>
        <w:t>POSITION OF AFFECTED</w:t>
      </w:r>
      <w:r w:rsidR="00F50360" w:rsidRPr="001E348C">
        <w:rPr>
          <w:rFonts w:ascii="Times New Roman" w:hAnsi="Times New Roman" w:cs="Times New Roman"/>
          <w:b/>
          <w:bCs/>
        </w:rPr>
        <w:t xml:space="preserve"> STAKEHOLDERS</w:t>
      </w:r>
      <w:r w:rsidR="0055605E" w:rsidRPr="001E348C">
        <w:rPr>
          <w:rFonts w:ascii="Times New Roman" w:hAnsi="Times New Roman" w:cs="Times New Roman"/>
          <w:b/>
          <w:bCs/>
        </w:rPr>
        <w:t>/PUBLIC LANDS AFFECTED</w:t>
      </w:r>
    </w:p>
    <w:p w14:paraId="364F7715" w14:textId="0324DF0B" w:rsidR="00FB3A28" w:rsidRPr="00B90849" w:rsidRDefault="00B90849" w:rsidP="00FB3A28">
      <w:pPr>
        <w:pStyle w:val="NoSpacing"/>
        <w:rPr>
          <w:rFonts w:ascii="Times New Roman" w:hAnsi="Times New Roman" w:cs="Times New Roman"/>
          <w:sz w:val="24"/>
        </w:rPr>
      </w:pPr>
      <w:r w:rsidRPr="00B90849">
        <w:rPr>
          <w:rFonts w:ascii="Times New Roman" w:hAnsi="Times New Roman" w:cs="Times New Roman"/>
          <w:sz w:val="24"/>
        </w:rPr>
        <w:t>As with most of our actions for the gray wolf, this proposed rule would be controversial and of interest to a variety of stakeholders and the public. Many Federal and State agencies, local government officials, non-governmental organizations, agricultural producer groups, and landowners are interested in the development of CPW’s wolf management plan and are likely to closely track its development</w:t>
      </w:r>
      <w:r w:rsidR="00733FE9">
        <w:rPr>
          <w:rFonts w:ascii="Times New Roman" w:hAnsi="Times New Roman" w:cs="Times New Roman"/>
          <w:sz w:val="24"/>
        </w:rPr>
        <w:t>, the draft rule,</w:t>
      </w:r>
      <w:r w:rsidRPr="00B90849">
        <w:rPr>
          <w:rFonts w:ascii="Times New Roman" w:hAnsi="Times New Roman" w:cs="Times New Roman"/>
          <w:sz w:val="24"/>
        </w:rPr>
        <w:t xml:space="preserve"> and the NEPA process. </w:t>
      </w:r>
      <w:r w:rsidR="00FB3A28">
        <w:rPr>
          <w:rFonts w:ascii="Times New Roman" w:hAnsi="Times New Roman" w:cs="Times New Roman"/>
          <w:sz w:val="24"/>
        </w:rPr>
        <w:t xml:space="preserve"> </w:t>
      </w:r>
      <w:r w:rsidR="00FB3A28" w:rsidRPr="00B90849">
        <w:rPr>
          <w:rFonts w:ascii="Times New Roman" w:hAnsi="Times New Roman" w:cs="Times New Roman"/>
          <w:sz w:val="24"/>
        </w:rPr>
        <w:t xml:space="preserve">The State of Colorado has invested in a robust public participation process for development of its </w:t>
      </w:r>
      <w:r w:rsidR="00FB3A28">
        <w:rPr>
          <w:rFonts w:ascii="Times New Roman" w:hAnsi="Times New Roman" w:cs="Times New Roman"/>
          <w:sz w:val="24"/>
        </w:rPr>
        <w:t xml:space="preserve">gray </w:t>
      </w:r>
      <w:r w:rsidR="00FB3A28" w:rsidRPr="00B90849">
        <w:rPr>
          <w:rFonts w:ascii="Times New Roman" w:hAnsi="Times New Roman" w:cs="Times New Roman"/>
          <w:sz w:val="24"/>
        </w:rPr>
        <w:t xml:space="preserve">wolf management plan including seeking input from many stakeholder groups for the past year. </w:t>
      </w:r>
    </w:p>
    <w:p w14:paraId="17000F47" w14:textId="77777777" w:rsidR="00FB3A28" w:rsidRDefault="00FB3A28" w:rsidP="00B90849">
      <w:pPr>
        <w:pStyle w:val="NoSpacing"/>
        <w:rPr>
          <w:rFonts w:ascii="Times New Roman" w:hAnsi="Times New Roman" w:cs="Times New Roman"/>
          <w:sz w:val="24"/>
        </w:rPr>
      </w:pPr>
    </w:p>
    <w:p w14:paraId="29559FF4" w14:textId="7AD043E3" w:rsidR="00B90849" w:rsidRPr="00B90849" w:rsidRDefault="00FB3A28" w:rsidP="00B90849">
      <w:pPr>
        <w:pStyle w:val="NoSpacing"/>
        <w:rPr>
          <w:rFonts w:ascii="Times New Roman" w:hAnsi="Times New Roman" w:cs="Times New Roman"/>
          <w:sz w:val="24"/>
        </w:rPr>
      </w:pPr>
      <w:r>
        <w:rPr>
          <w:rFonts w:ascii="Times New Roman" w:hAnsi="Times New Roman" w:cs="Times New Roman"/>
          <w:sz w:val="24"/>
        </w:rPr>
        <w:t>Several states including Arizona, New Mexico, and Utah have</w:t>
      </w:r>
      <w:r w:rsidR="00B90849" w:rsidRPr="00B90849">
        <w:rPr>
          <w:rFonts w:ascii="Times New Roman" w:hAnsi="Times New Roman" w:cs="Times New Roman"/>
          <w:sz w:val="24"/>
        </w:rPr>
        <w:t xml:space="preserve"> expressed concern over Colorado’s reintroduction of gray wolves and potentially </w:t>
      </w:r>
      <w:r>
        <w:rPr>
          <w:rFonts w:ascii="Times New Roman" w:hAnsi="Times New Roman" w:cs="Times New Roman"/>
          <w:sz w:val="24"/>
        </w:rPr>
        <w:t>dispersing wolves from Colorado</w:t>
      </w:r>
      <w:r w:rsidR="00B90849" w:rsidRPr="00B90849">
        <w:rPr>
          <w:rFonts w:ascii="Times New Roman" w:hAnsi="Times New Roman" w:cs="Times New Roman"/>
          <w:sz w:val="24"/>
        </w:rPr>
        <w:t xml:space="preserve">.  </w:t>
      </w:r>
      <w:r>
        <w:rPr>
          <w:rFonts w:ascii="Times New Roman" w:hAnsi="Times New Roman" w:cs="Times New Roman"/>
          <w:sz w:val="24"/>
        </w:rPr>
        <w:t>Five states are participating as cooperating agencies (Arizona, Colorado, New Mexico, Utah and Wyoming)</w:t>
      </w:r>
      <w:r w:rsidR="00733FE9">
        <w:rPr>
          <w:rFonts w:ascii="Times New Roman" w:hAnsi="Times New Roman" w:cs="Times New Roman"/>
          <w:sz w:val="24"/>
        </w:rPr>
        <w:t xml:space="preserve"> in the NEPA process</w:t>
      </w:r>
      <w:r>
        <w:rPr>
          <w:rFonts w:ascii="Times New Roman" w:hAnsi="Times New Roman" w:cs="Times New Roman"/>
          <w:sz w:val="24"/>
        </w:rPr>
        <w:t>.</w:t>
      </w:r>
    </w:p>
    <w:p w14:paraId="54E612CE" w14:textId="77777777" w:rsidR="00B90849" w:rsidRPr="00B90849" w:rsidRDefault="00B90849" w:rsidP="00B90849">
      <w:pPr>
        <w:pStyle w:val="NoSpacing"/>
        <w:rPr>
          <w:rFonts w:ascii="Times New Roman" w:hAnsi="Times New Roman" w:cs="Times New Roman"/>
          <w:sz w:val="24"/>
        </w:rPr>
      </w:pPr>
      <w:r w:rsidRPr="00B90849">
        <w:rPr>
          <w:rFonts w:ascii="Times New Roman" w:hAnsi="Times New Roman" w:cs="Times New Roman"/>
          <w:sz w:val="24"/>
        </w:rPr>
        <w:t xml:space="preserve"> </w:t>
      </w:r>
    </w:p>
    <w:p w14:paraId="196C4766" w14:textId="1EE5D9D7" w:rsidR="00B90849" w:rsidRPr="00B90849" w:rsidRDefault="00B90849" w:rsidP="00B90849">
      <w:pPr>
        <w:pStyle w:val="NoSpacing"/>
        <w:rPr>
          <w:rFonts w:ascii="Times New Roman" w:hAnsi="Times New Roman" w:cs="Times New Roman"/>
          <w:sz w:val="24"/>
        </w:rPr>
      </w:pPr>
      <w:r w:rsidRPr="00B90849">
        <w:rPr>
          <w:rFonts w:ascii="Times New Roman" w:hAnsi="Times New Roman" w:cs="Times New Roman"/>
          <w:sz w:val="24"/>
        </w:rPr>
        <w:t xml:space="preserve">Colorado Governor Jared Polis is very supportive of and personally engaged in wolf reintroductions.  Local government officials and other stakeholders in the counties west of the </w:t>
      </w:r>
      <w:r>
        <w:rPr>
          <w:rFonts w:ascii="Times New Roman" w:hAnsi="Times New Roman" w:cs="Times New Roman"/>
          <w:sz w:val="24"/>
        </w:rPr>
        <w:t>C</w:t>
      </w:r>
      <w:r w:rsidRPr="00B90849">
        <w:rPr>
          <w:rFonts w:ascii="Times New Roman" w:hAnsi="Times New Roman" w:cs="Times New Roman"/>
          <w:sz w:val="24"/>
        </w:rPr>
        <w:t xml:space="preserve">ontinental </w:t>
      </w:r>
      <w:r>
        <w:rPr>
          <w:rFonts w:ascii="Times New Roman" w:hAnsi="Times New Roman" w:cs="Times New Roman"/>
          <w:sz w:val="24"/>
        </w:rPr>
        <w:t>D</w:t>
      </w:r>
      <w:r w:rsidRPr="00B90849">
        <w:rPr>
          <w:rFonts w:ascii="Times New Roman" w:hAnsi="Times New Roman" w:cs="Times New Roman"/>
          <w:sz w:val="24"/>
        </w:rPr>
        <w:t xml:space="preserve">ivide have expressed concerns regarding wolf reintroduction and are especially concerned about the potential for domestic livestock depredation and negative effects on big game populations.  Both Colorado Senators are tracking our progress and are interested in our support of the state reintroduction. </w:t>
      </w:r>
      <w:r w:rsidR="00FB3A28">
        <w:rPr>
          <w:rFonts w:ascii="Times New Roman" w:hAnsi="Times New Roman" w:cs="Times New Roman"/>
          <w:sz w:val="24"/>
        </w:rPr>
        <w:t xml:space="preserve"> Multiple counties and other local government agencies are participating as cooperating agencies</w:t>
      </w:r>
      <w:r w:rsidR="00733FE9">
        <w:rPr>
          <w:rFonts w:ascii="Times New Roman" w:hAnsi="Times New Roman" w:cs="Times New Roman"/>
          <w:sz w:val="24"/>
        </w:rPr>
        <w:t xml:space="preserve"> in the NEPA process.</w:t>
      </w:r>
    </w:p>
    <w:p w14:paraId="69FBD05F" w14:textId="77777777" w:rsidR="00B90849" w:rsidRPr="00B90849" w:rsidRDefault="00B90849" w:rsidP="00B90849">
      <w:pPr>
        <w:pStyle w:val="NoSpacing"/>
        <w:rPr>
          <w:rFonts w:ascii="Times New Roman" w:hAnsi="Times New Roman" w:cs="Times New Roman"/>
          <w:sz w:val="24"/>
        </w:rPr>
      </w:pPr>
    </w:p>
    <w:p w14:paraId="7C75AED0" w14:textId="7CC5E28A" w:rsidR="00B90849" w:rsidRPr="00B90849" w:rsidRDefault="00B90849" w:rsidP="00B90849">
      <w:pPr>
        <w:pStyle w:val="NoSpacing"/>
        <w:rPr>
          <w:rFonts w:ascii="Times New Roman" w:hAnsi="Times New Roman" w:cs="Times New Roman"/>
          <w:sz w:val="24"/>
        </w:rPr>
      </w:pPr>
      <w:r w:rsidRPr="00B90849">
        <w:rPr>
          <w:rFonts w:ascii="Times New Roman" w:hAnsi="Times New Roman" w:cs="Times New Roman"/>
          <w:sz w:val="24"/>
        </w:rPr>
        <w:t>The Service is committed to informing and coordinating on the proposed</w:t>
      </w:r>
      <w:r>
        <w:rPr>
          <w:rFonts w:ascii="Times New Roman" w:hAnsi="Times New Roman" w:cs="Times New Roman"/>
          <w:sz w:val="24"/>
        </w:rPr>
        <w:t xml:space="preserve"> section</w:t>
      </w:r>
      <w:r w:rsidRPr="00B90849">
        <w:rPr>
          <w:rFonts w:ascii="Times New Roman" w:hAnsi="Times New Roman" w:cs="Times New Roman"/>
          <w:sz w:val="24"/>
        </w:rPr>
        <w:t xml:space="preserve"> 10(j) rule with local Tribes, including the Ute Mountain Ute Tribe and the Southern Ute Indian Tribe. </w:t>
      </w:r>
      <w:del w:id="3" w:author="Nystedt, John" w:date="2022-10-26T12:08:00Z">
        <w:r w:rsidRPr="00B90849" w:rsidDel="00594D9C">
          <w:rPr>
            <w:rFonts w:ascii="Times New Roman" w:hAnsi="Times New Roman" w:cs="Times New Roman"/>
            <w:sz w:val="24"/>
          </w:rPr>
          <w:delText xml:space="preserve">The </w:delText>
        </w:r>
        <w:commentRangeStart w:id="4"/>
        <w:r w:rsidRPr="00B90849" w:rsidDel="00594D9C">
          <w:rPr>
            <w:rFonts w:ascii="Times New Roman" w:hAnsi="Times New Roman" w:cs="Times New Roman"/>
            <w:sz w:val="24"/>
          </w:rPr>
          <w:delText xml:space="preserve">Ute Tribe in Utah </w:delText>
        </w:r>
      </w:del>
      <w:commentRangeEnd w:id="4"/>
      <w:r w:rsidR="00594D9C">
        <w:rPr>
          <w:rStyle w:val="CommentReference"/>
        </w:rPr>
        <w:commentReference w:id="4"/>
      </w:r>
      <w:del w:id="5" w:author="Nystedt, John" w:date="2022-10-26T12:08:00Z">
        <w:r w:rsidRPr="00B90849" w:rsidDel="00594D9C">
          <w:rPr>
            <w:rFonts w:ascii="Times New Roman" w:hAnsi="Times New Roman" w:cs="Times New Roman"/>
            <w:sz w:val="24"/>
          </w:rPr>
          <w:delText xml:space="preserve">is concerned about wolves reaching their lands. </w:delText>
        </w:r>
      </w:del>
      <w:commentRangeStart w:id="6"/>
      <w:r w:rsidRPr="00B90849">
        <w:rPr>
          <w:rFonts w:ascii="Times New Roman" w:hAnsi="Times New Roman" w:cs="Times New Roman"/>
          <w:sz w:val="24"/>
        </w:rPr>
        <w:t>Informal consultation</w:t>
      </w:r>
      <w:commentRangeEnd w:id="6"/>
      <w:r w:rsidR="007043C9">
        <w:rPr>
          <w:rStyle w:val="CommentReference"/>
        </w:rPr>
        <w:commentReference w:id="6"/>
      </w:r>
      <w:r w:rsidRPr="00B90849">
        <w:rPr>
          <w:rFonts w:ascii="Times New Roman" w:hAnsi="Times New Roman" w:cs="Times New Roman"/>
          <w:sz w:val="24"/>
        </w:rPr>
        <w:t xml:space="preserve"> with these Tribes is ongoing, and formal consultation will take place in conjunction with this </w:t>
      </w:r>
      <w:r>
        <w:rPr>
          <w:rFonts w:ascii="Times New Roman" w:hAnsi="Times New Roman" w:cs="Times New Roman"/>
          <w:sz w:val="24"/>
        </w:rPr>
        <w:t xml:space="preserve">proposed rulemaking and </w:t>
      </w:r>
      <w:r w:rsidRPr="00B90849">
        <w:rPr>
          <w:rFonts w:ascii="Times New Roman" w:hAnsi="Times New Roman" w:cs="Times New Roman"/>
          <w:sz w:val="24"/>
        </w:rPr>
        <w:t xml:space="preserve">NEPA process.  </w:t>
      </w:r>
      <w:r w:rsidR="00FB3A28">
        <w:rPr>
          <w:rFonts w:ascii="Times New Roman" w:hAnsi="Times New Roman" w:cs="Times New Roman"/>
          <w:sz w:val="24"/>
        </w:rPr>
        <w:t xml:space="preserve">Tribes outside of Colorado </w:t>
      </w:r>
      <w:ins w:id="7" w:author="Nystedt, John" w:date="2022-10-26T12:11:00Z">
        <w:r w:rsidR="00594D9C">
          <w:rPr>
            <w:rFonts w:ascii="Times New Roman" w:hAnsi="Times New Roman" w:cs="Times New Roman"/>
            <w:sz w:val="24"/>
          </w:rPr>
          <w:t>are concerned about fully protected wolves entering their lands</w:t>
        </w:r>
        <w:del w:id="8" w:author="Hedwall, Shaula" w:date="2022-10-26T15:58:00Z">
          <w:r w:rsidR="00594D9C" w:rsidDel="00EC3129">
            <w:rPr>
              <w:rFonts w:ascii="Times New Roman" w:hAnsi="Times New Roman" w:cs="Times New Roman"/>
              <w:sz w:val="24"/>
            </w:rPr>
            <w:delText>,</w:delText>
          </w:r>
        </w:del>
        <w:r w:rsidR="00594D9C">
          <w:rPr>
            <w:rFonts w:ascii="Times New Roman" w:hAnsi="Times New Roman" w:cs="Times New Roman"/>
            <w:sz w:val="24"/>
          </w:rPr>
          <w:t xml:space="preserve"> and </w:t>
        </w:r>
      </w:ins>
      <w:r w:rsidR="00FB3A28">
        <w:rPr>
          <w:rFonts w:ascii="Times New Roman" w:hAnsi="Times New Roman" w:cs="Times New Roman"/>
          <w:sz w:val="24"/>
        </w:rPr>
        <w:t xml:space="preserve">have inquired about the </w:t>
      </w:r>
      <w:ins w:id="9" w:author="Nystedt, John" w:date="2022-10-26T12:22:00Z">
        <w:r w:rsidR="00A75733">
          <w:rPr>
            <w:rFonts w:ascii="Times New Roman" w:hAnsi="Times New Roman" w:cs="Times New Roman"/>
            <w:sz w:val="24"/>
          </w:rPr>
          <w:t>need for tribal management plans</w:t>
        </w:r>
      </w:ins>
      <w:ins w:id="10" w:author="Nystedt, John" w:date="2022-10-26T13:53:00Z">
        <w:r w:rsidR="007515DE">
          <w:rPr>
            <w:rFonts w:ascii="Times New Roman" w:hAnsi="Times New Roman" w:cs="Times New Roman"/>
            <w:sz w:val="24"/>
          </w:rPr>
          <w:t xml:space="preserve"> and the resources they </w:t>
        </w:r>
        <w:del w:id="11" w:author="Hedwall, Shaula" w:date="2022-10-26T16:02:00Z">
          <w:r w:rsidR="007515DE" w:rsidDel="00EF223C">
            <w:rPr>
              <w:rFonts w:ascii="Times New Roman" w:hAnsi="Times New Roman" w:cs="Times New Roman"/>
              <w:sz w:val="24"/>
            </w:rPr>
            <w:delText>ha</w:delText>
          </w:r>
        </w:del>
      </w:ins>
      <w:ins w:id="12" w:author="Nystedt, John" w:date="2022-10-26T13:54:00Z">
        <w:del w:id="13" w:author="Hedwall, Shaula" w:date="2022-10-26T16:02:00Z">
          <w:r w:rsidR="007515DE" w:rsidDel="00EF223C">
            <w:rPr>
              <w:rFonts w:ascii="Times New Roman" w:hAnsi="Times New Roman" w:cs="Times New Roman"/>
              <w:sz w:val="24"/>
            </w:rPr>
            <w:delText>ve</w:delText>
          </w:r>
        </w:del>
      </w:ins>
      <w:ins w:id="14" w:author="Hedwall, Shaula" w:date="2022-10-26T16:02:00Z">
        <w:r w:rsidR="00EF223C">
          <w:rPr>
            <w:rFonts w:ascii="Times New Roman" w:hAnsi="Times New Roman" w:cs="Times New Roman"/>
            <w:sz w:val="24"/>
          </w:rPr>
          <w:t>need</w:t>
        </w:r>
      </w:ins>
      <w:ins w:id="15" w:author="Nystedt, John" w:date="2022-10-26T13:54:00Z">
        <w:r w:rsidR="007515DE">
          <w:rPr>
            <w:rFonts w:ascii="Times New Roman" w:hAnsi="Times New Roman" w:cs="Times New Roman"/>
            <w:sz w:val="24"/>
          </w:rPr>
          <w:t xml:space="preserve"> to prepare them</w:t>
        </w:r>
      </w:ins>
      <w:ins w:id="16" w:author="Nystedt, John" w:date="2022-10-26T12:22:00Z">
        <w:r w:rsidR="00A75733">
          <w:rPr>
            <w:rFonts w:ascii="Times New Roman" w:hAnsi="Times New Roman" w:cs="Times New Roman"/>
            <w:sz w:val="24"/>
          </w:rPr>
          <w:t xml:space="preserve">. </w:t>
        </w:r>
      </w:ins>
      <w:del w:id="17" w:author="Nystedt, John" w:date="2022-10-26T12:22:00Z">
        <w:r w:rsidR="00FB3A28" w:rsidDel="00A75733">
          <w:rPr>
            <w:rFonts w:ascii="Times New Roman" w:hAnsi="Times New Roman" w:cs="Times New Roman"/>
            <w:sz w:val="24"/>
          </w:rPr>
          <w:delText>rulemaking and</w:delText>
        </w:r>
      </w:del>
      <w:del w:id="18" w:author="Nystedt, John" w:date="2022-10-26T12:23:00Z">
        <w:r w:rsidR="00FB3A28" w:rsidDel="00A75733">
          <w:rPr>
            <w:rFonts w:ascii="Times New Roman" w:hAnsi="Times New Roman" w:cs="Times New Roman"/>
            <w:sz w:val="24"/>
          </w:rPr>
          <w:delText xml:space="preserve"> w</w:delText>
        </w:r>
      </w:del>
      <w:ins w:id="19" w:author="Nystedt, John" w:date="2022-10-26T12:23:00Z">
        <w:r w:rsidR="00A75733">
          <w:rPr>
            <w:rFonts w:ascii="Times New Roman" w:hAnsi="Times New Roman" w:cs="Times New Roman"/>
            <w:sz w:val="24"/>
          </w:rPr>
          <w:t>W</w:t>
        </w:r>
      </w:ins>
      <w:r w:rsidR="00FB3A28">
        <w:rPr>
          <w:rFonts w:ascii="Times New Roman" w:hAnsi="Times New Roman" w:cs="Times New Roman"/>
          <w:sz w:val="24"/>
        </w:rPr>
        <w:t>e</w:t>
      </w:r>
      <w:del w:id="20" w:author="Nystedt, John" w:date="2022-10-26T12:23:00Z">
        <w:r w:rsidR="00FB3A28" w:rsidDel="00A75733">
          <w:rPr>
            <w:rFonts w:ascii="Times New Roman" w:hAnsi="Times New Roman" w:cs="Times New Roman"/>
            <w:sz w:val="24"/>
          </w:rPr>
          <w:delText xml:space="preserve"> are</w:delText>
        </w:r>
      </w:del>
      <w:r w:rsidR="00FB3A28">
        <w:rPr>
          <w:rFonts w:ascii="Times New Roman" w:hAnsi="Times New Roman" w:cs="Times New Roman"/>
          <w:sz w:val="24"/>
        </w:rPr>
        <w:t xml:space="preserve"> provid</w:t>
      </w:r>
      <w:ins w:id="21" w:author="Nystedt, John" w:date="2022-10-26T12:23:00Z">
        <w:r w:rsidR="00A75733">
          <w:rPr>
            <w:rFonts w:ascii="Times New Roman" w:hAnsi="Times New Roman" w:cs="Times New Roman"/>
            <w:sz w:val="24"/>
          </w:rPr>
          <w:t>ed</w:t>
        </w:r>
      </w:ins>
      <w:del w:id="22" w:author="Nystedt, John" w:date="2022-10-26T12:23:00Z">
        <w:r w:rsidR="00FB3A28" w:rsidDel="00A75733">
          <w:rPr>
            <w:rFonts w:ascii="Times New Roman" w:hAnsi="Times New Roman" w:cs="Times New Roman"/>
            <w:sz w:val="24"/>
          </w:rPr>
          <w:delText>ing</w:delText>
        </w:r>
      </w:del>
      <w:r w:rsidR="00FB3A28">
        <w:rPr>
          <w:rFonts w:ascii="Times New Roman" w:hAnsi="Times New Roman" w:cs="Times New Roman"/>
          <w:sz w:val="24"/>
        </w:rPr>
        <w:t xml:space="preserve"> an informal webinar </w:t>
      </w:r>
      <w:ins w:id="23" w:author="Nystedt, John" w:date="2022-10-26T12:23:00Z">
        <w:r w:rsidR="00A75733">
          <w:rPr>
            <w:rFonts w:ascii="Times New Roman" w:hAnsi="Times New Roman" w:cs="Times New Roman"/>
            <w:sz w:val="24"/>
          </w:rPr>
          <w:t xml:space="preserve">for tribes </w:t>
        </w:r>
      </w:ins>
      <w:r w:rsidR="00FB3A28">
        <w:rPr>
          <w:rFonts w:ascii="Times New Roman" w:hAnsi="Times New Roman" w:cs="Times New Roman"/>
          <w:sz w:val="24"/>
        </w:rPr>
        <w:t>in early October.</w:t>
      </w:r>
    </w:p>
    <w:p w14:paraId="49C06DC1" w14:textId="77777777" w:rsidR="00B90849" w:rsidRPr="00B90849" w:rsidRDefault="00B90849" w:rsidP="00B90849">
      <w:pPr>
        <w:pStyle w:val="NoSpacing"/>
        <w:rPr>
          <w:rFonts w:ascii="Times New Roman" w:hAnsi="Times New Roman" w:cs="Times New Roman"/>
          <w:sz w:val="24"/>
        </w:rPr>
      </w:pPr>
    </w:p>
    <w:p w14:paraId="60D821FA" w14:textId="594EA4CD" w:rsidR="00B90849" w:rsidRPr="00B37EEE" w:rsidRDefault="00B90849" w:rsidP="00B90849">
      <w:pPr>
        <w:pStyle w:val="NoSpacing"/>
        <w:rPr>
          <w:rFonts w:ascii="Times New Roman" w:hAnsi="Times New Roman" w:cs="Times New Roman"/>
          <w:sz w:val="24"/>
        </w:rPr>
      </w:pPr>
      <w:r w:rsidRPr="00B90849">
        <w:rPr>
          <w:rFonts w:ascii="Times New Roman" w:hAnsi="Times New Roman" w:cs="Times New Roman"/>
          <w:sz w:val="24"/>
        </w:rPr>
        <w:t xml:space="preserve">We anticipate that some non-governmental organizations and the public, while generally supportive of reintroducing wolves to Colorado, may express concerns about possible management actions for the species.  They may have an unfavorable view of section 10(j) rule provisions that potentially authorize </w:t>
      </w:r>
      <w:r w:rsidR="00FB3A28">
        <w:rPr>
          <w:rFonts w:ascii="Times New Roman" w:hAnsi="Times New Roman" w:cs="Times New Roman"/>
          <w:sz w:val="24"/>
        </w:rPr>
        <w:t xml:space="preserve">lethal </w:t>
      </w:r>
      <w:r w:rsidRPr="00B90849">
        <w:rPr>
          <w:rFonts w:ascii="Times New Roman" w:hAnsi="Times New Roman" w:cs="Times New Roman"/>
          <w:sz w:val="24"/>
        </w:rPr>
        <w:t xml:space="preserve">take of wolves to manage conflicts.   </w:t>
      </w:r>
    </w:p>
    <w:p w14:paraId="30899978" w14:textId="77777777" w:rsidR="00B90849" w:rsidRPr="001E348C" w:rsidRDefault="00B90849" w:rsidP="00065C7A">
      <w:pPr>
        <w:pStyle w:val="NoSpacing"/>
        <w:spacing w:line="360" w:lineRule="auto"/>
        <w:rPr>
          <w:rFonts w:ascii="Times New Roman" w:hAnsi="Times New Roman" w:cs="Times New Roman"/>
        </w:rPr>
      </w:pPr>
    </w:p>
    <w:bookmarkStart w:id="24" w:name="DISCUSSION"/>
    <w:p w14:paraId="4AF326EA" w14:textId="6DF03D2F" w:rsidR="00A25649" w:rsidRPr="001E348C" w:rsidRDefault="008A3ACF" w:rsidP="6BCE5884">
      <w:pPr>
        <w:pStyle w:val="NoSpacing"/>
        <w:numPr>
          <w:ilvl w:val="0"/>
          <w:numId w:val="1"/>
        </w:numPr>
        <w:spacing w:line="360" w:lineRule="auto"/>
        <w:ind w:left="720"/>
        <w:rPr>
          <w:rFonts w:ascii="Times New Roman" w:eastAsiaTheme="minorEastAsia" w:hAnsi="Times New Roman" w:cs="Times New Roman"/>
          <w:b/>
          <w:bCs/>
        </w:rPr>
      </w:pPr>
      <w:r w:rsidRPr="001E348C">
        <w:rPr>
          <w:rFonts w:ascii="Times New Roman" w:hAnsi="Times New Roman" w:cs="Times New Roman"/>
          <w:b/>
          <w:bCs/>
        </w:rPr>
        <w:fldChar w:fldCharType="begin"/>
      </w:r>
      <w:r w:rsidRPr="001E348C">
        <w:rPr>
          <w:rFonts w:ascii="Times New Roman" w:hAnsi="Times New Roman" w:cs="Times New Roman"/>
          <w:b/>
          <w:bCs/>
        </w:rPr>
        <w:instrText>HYPERLINK  \l "DISCUSSION" \o "More focused on actions being taken or set to be taken by the FWS or the Department on the issue in question, as well as relevant laws, policies, and Department regulations that relate to the issue and how they may be impacted"</w:instrText>
      </w:r>
      <w:r w:rsidRPr="001E348C">
        <w:rPr>
          <w:rFonts w:ascii="Times New Roman" w:hAnsi="Times New Roman" w:cs="Times New Roman"/>
          <w:b/>
          <w:bCs/>
        </w:rPr>
        <w:fldChar w:fldCharType="separate"/>
      </w:r>
      <w:r w:rsidRPr="001E348C">
        <w:rPr>
          <w:rStyle w:val="Hyperlink"/>
          <w:rFonts w:ascii="Times New Roman" w:hAnsi="Times New Roman" w:cs="Times New Roman"/>
          <w:b/>
          <w:bCs/>
          <w:color w:val="auto"/>
          <w:u w:val="none"/>
        </w:rPr>
        <w:t>DISCUSSION</w:t>
      </w:r>
      <w:r w:rsidRPr="001E348C">
        <w:rPr>
          <w:rFonts w:ascii="Times New Roman" w:hAnsi="Times New Roman" w:cs="Times New Roman"/>
          <w:b/>
          <w:bCs/>
        </w:rPr>
        <w:fldChar w:fldCharType="end"/>
      </w:r>
      <w:bookmarkEnd w:id="24"/>
    </w:p>
    <w:p w14:paraId="38658EE4" w14:textId="69E89748" w:rsidR="00CB1485" w:rsidRPr="00556B8D" w:rsidRDefault="00CB1485" w:rsidP="00556B8D">
      <w:pPr>
        <w:pStyle w:val="NoSpacing"/>
        <w:rPr>
          <w:rFonts w:ascii="Times New Roman" w:hAnsi="Times New Roman" w:cs="Times New Roman"/>
          <w:sz w:val="24"/>
          <w:szCs w:val="24"/>
        </w:rPr>
      </w:pPr>
      <w:r w:rsidRPr="3F664E18">
        <w:rPr>
          <w:rFonts w:ascii="Times New Roman" w:hAnsi="Times New Roman" w:cs="Times New Roman"/>
          <w:sz w:val="24"/>
          <w:szCs w:val="24"/>
        </w:rPr>
        <w:t>The State of Colorado is leading the reintroduction effort of gray wolves in Colorado.</w:t>
      </w:r>
      <w:r w:rsidR="004D413A" w:rsidRPr="3F664E18">
        <w:rPr>
          <w:rFonts w:ascii="Times New Roman" w:hAnsi="Times New Roman" w:cs="Times New Roman"/>
          <w:sz w:val="24"/>
          <w:szCs w:val="24"/>
        </w:rPr>
        <w:t xml:space="preserve">  Gray wolves in Colorado are currently federally listed as endangered under the Act.  The State of Colorado specifically requested that we develop a section 10(j) rule for gray wolves in Colorado to support their reintroduction program.  Section 10(j) of the Act provides for the reintroduction of listed species and provides regulatory flexibility for these reintroduced populations.  We are developing a proposed section 10(j) rule that would further the conservation of the gray wolf in </w:t>
      </w:r>
      <w:r w:rsidR="004D413A" w:rsidRPr="3F664E18">
        <w:rPr>
          <w:rFonts w:ascii="Times New Roman" w:hAnsi="Times New Roman" w:cs="Times New Roman"/>
          <w:sz w:val="24"/>
          <w:szCs w:val="24"/>
        </w:rPr>
        <w:lastRenderedPageBreak/>
        <w:t>the lower-44 States.  It would also provide increased management flexibility if CPW and affected Tribes develop management plans that are consistent with the rule.  Integrating state and tribal management commitments in the rule proactively to build consistency between the rule and future management plans is key to address the uncertainty surrounding future Federal or state-led management of wolves in Colorado.</w:t>
      </w:r>
      <w:r w:rsidR="00556B8D" w:rsidRPr="3F664E18">
        <w:rPr>
          <w:rFonts w:ascii="Times New Roman" w:hAnsi="Times New Roman" w:cs="Times New Roman"/>
          <w:sz w:val="24"/>
          <w:szCs w:val="24"/>
        </w:rPr>
        <w:t xml:space="preserve">  </w:t>
      </w:r>
      <w:r w:rsidR="004D413A" w:rsidRPr="3F664E18">
        <w:rPr>
          <w:rFonts w:ascii="Times New Roman" w:hAnsi="Times New Roman" w:cs="Times New Roman"/>
          <w:sz w:val="24"/>
          <w:szCs w:val="24"/>
        </w:rPr>
        <w:t xml:space="preserve"> </w:t>
      </w:r>
      <w:r w:rsidRPr="3F664E18">
        <w:rPr>
          <w:rFonts w:ascii="Times New Roman" w:hAnsi="Times New Roman" w:cs="Times New Roman"/>
          <w:sz w:val="24"/>
          <w:szCs w:val="24"/>
        </w:rPr>
        <w:t xml:space="preserve">  </w:t>
      </w:r>
    </w:p>
    <w:p w14:paraId="6B718ACF" w14:textId="77777777" w:rsidR="00CB1485" w:rsidRPr="001E348C" w:rsidRDefault="00CB1485" w:rsidP="00065C7A">
      <w:pPr>
        <w:pStyle w:val="NoSpacing"/>
        <w:spacing w:line="360" w:lineRule="auto"/>
        <w:rPr>
          <w:rFonts w:ascii="Times New Roman" w:hAnsi="Times New Roman" w:cs="Times New Roman"/>
        </w:rPr>
      </w:pPr>
    </w:p>
    <w:p w14:paraId="3D376EC9" w14:textId="437BE398" w:rsidR="008D58B6" w:rsidRPr="00556B8D" w:rsidRDefault="00D472A8" w:rsidP="008D58B6">
      <w:pPr>
        <w:pStyle w:val="NoSpacing"/>
        <w:numPr>
          <w:ilvl w:val="0"/>
          <w:numId w:val="1"/>
        </w:numPr>
        <w:spacing w:line="360" w:lineRule="auto"/>
        <w:ind w:left="720"/>
        <w:rPr>
          <w:rFonts w:ascii="Times New Roman" w:hAnsi="Times New Roman" w:cs="Times New Roman"/>
          <w:b/>
          <w:bCs/>
        </w:rPr>
      </w:pPr>
      <w:r w:rsidRPr="001E348C">
        <w:rPr>
          <w:rFonts w:ascii="Times New Roman" w:hAnsi="Times New Roman" w:cs="Times New Roman"/>
          <w:b/>
          <w:bCs/>
        </w:rPr>
        <w:t xml:space="preserve">TIMELINE AND </w:t>
      </w:r>
      <w:r w:rsidR="00970FF2" w:rsidRPr="001E348C">
        <w:rPr>
          <w:rFonts w:ascii="Times New Roman" w:hAnsi="Times New Roman" w:cs="Times New Roman"/>
          <w:b/>
          <w:bCs/>
        </w:rPr>
        <w:t>NEXT STEPS</w:t>
      </w:r>
    </w:p>
    <w:p w14:paraId="3502C330" w14:textId="724822AA" w:rsidR="00556B8D" w:rsidRPr="00BD5D32" w:rsidRDefault="00556B8D" w:rsidP="00556B8D">
      <w:pPr>
        <w:pStyle w:val="NoSpacing"/>
      </w:pPr>
      <w:r>
        <w:rPr>
          <w:rFonts w:ascii="Times New Roman" w:hAnsi="Times New Roman" w:cs="Times New Roman"/>
          <w:sz w:val="24"/>
          <w:szCs w:val="24"/>
        </w:rPr>
        <w:t xml:space="preserve">We continue to coordinate </w:t>
      </w:r>
      <w:r w:rsidRPr="001639A5">
        <w:rPr>
          <w:rFonts w:ascii="Times New Roman" w:hAnsi="Times New Roman" w:cs="Times New Roman"/>
          <w:sz w:val="24"/>
          <w:szCs w:val="24"/>
        </w:rPr>
        <w:t>extensively with CPW to ensure that the</w:t>
      </w:r>
      <w:r>
        <w:rPr>
          <w:rFonts w:ascii="Times New Roman" w:hAnsi="Times New Roman" w:cs="Times New Roman"/>
          <w:sz w:val="24"/>
          <w:szCs w:val="24"/>
        </w:rPr>
        <w:t xml:space="preserve">ir </w:t>
      </w:r>
      <w:r w:rsidRPr="001639A5">
        <w:rPr>
          <w:rFonts w:ascii="Times New Roman" w:hAnsi="Times New Roman" w:cs="Times New Roman"/>
          <w:sz w:val="24"/>
          <w:szCs w:val="24"/>
        </w:rPr>
        <w:t xml:space="preserve">draft management plan, </w:t>
      </w:r>
      <w:r>
        <w:rPr>
          <w:rFonts w:ascii="Times New Roman" w:hAnsi="Times New Roman" w:cs="Times New Roman"/>
          <w:sz w:val="24"/>
          <w:szCs w:val="24"/>
        </w:rPr>
        <w:t xml:space="preserve">our </w:t>
      </w:r>
      <w:r w:rsidRPr="001639A5">
        <w:rPr>
          <w:rFonts w:ascii="Times New Roman" w:hAnsi="Times New Roman" w:cs="Times New Roman"/>
          <w:sz w:val="24"/>
          <w:szCs w:val="24"/>
        </w:rPr>
        <w:t xml:space="preserve">proposed </w:t>
      </w:r>
      <w:r>
        <w:rPr>
          <w:rFonts w:ascii="Times New Roman" w:hAnsi="Times New Roman" w:cs="Times New Roman"/>
          <w:sz w:val="24"/>
          <w:szCs w:val="24"/>
        </w:rPr>
        <w:t xml:space="preserve">section </w:t>
      </w:r>
      <w:r w:rsidRPr="001639A5">
        <w:rPr>
          <w:rFonts w:ascii="Times New Roman" w:hAnsi="Times New Roman" w:cs="Times New Roman"/>
          <w:sz w:val="24"/>
          <w:szCs w:val="24"/>
        </w:rPr>
        <w:t>10(j) rule and draft EIS are prepared collaboratively</w:t>
      </w:r>
      <w:r>
        <w:rPr>
          <w:rFonts w:ascii="Times New Roman" w:hAnsi="Times New Roman" w:cs="Times New Roman"/>
          <w:sz w:val="24"/>
          <w:szCs w:val="24"/>
        </w:rPr>
        <w:t>, within the constraints of the Act and other Federal regulations</w:t>
      </w:r>
      <w:r w:rsidRPr="001639A5">
        <w:rPr>
          <w:rFonts w:ascii="Times New Roman" w:hAnsi="Times New Roman" w:cs="Times New Roman"/>
          <w:sz w:val="24"/>
          <w:szCs w:val="24"/>
        </w:rPr>
        <w:t xml:space="preserve">.  </w:t>
      </w:r>
      <w:r>
        <w:rPr>
          <w:rFonts w:ascii="Times New Roman" w:hAnsi="Times New Roman" w:cs="Times New Roman"/>
          <w:sz w:val="24"/>
          <w:szCs w:val="24"/>
        </w:rPr>
        <w:t xml:space="preserve">Under </w:t>
      </w:r>
      <w:r w:rsidRPr="008A4732">
        <w:rPr>
          <w:rFonts w:ascii="Times New Roman" w:hAnsi="Times New Roman" w:cs="Times New Roman"/>
          <w:sz w:val="24"/>
          <w:szCs w:val="24"/>
        </w:rPr>
        <w:t>Colorado Revised Statute 33-2-105.8</w:t>
      </w:r>
      <w:r w:rsidRPr="001639A5">
        <w:rPr>
          <w:rFonts w:ascii="Times New Roman" w:hAnsi="Times New Roman" w:cs="Times New Roman"/>
          <w:sz w:val="24"/>
          <w:szCs w:val="24"/>
        </w:rPr>
        <w:t xml:space="preserve">, the CPW Commission must finalize the reintroduction and management plan by December 31, 2023, and wolf reintroductions must occur by that same date.  </w:t>
      </w:r>
      <w:r w:rsidR="002E6DBC" w:rsidRPr="002E6DBC">
        <w:rPr>
          <w:rFonts w:ascii="Times New Roman" w:hAnsi="Times New Roman" w:cs="Times New Roman"/>
          <w:sz w:val="24"/>
          <w:szCs w:val="24"/>
        </w:rPr>
        <w:t>The Department of the Interior</w:t>
      </w:r>
      <w:r w:rsidR="00BD5D32">
        <w:rPr>
          <w:rFonts w:ascii="Times New Roman" w:hAnsi="Times New Roman" w:cs="Times New Roman"/>
          <w:sz w:val="24"/>
          <w:szCs w:val="24"/>
        </w:rPr>
        <w:t xml:space="preserve"> and </w:t>
      </w:r>
      <w:r w:rsidR="002E6DBC" w:rsidRPr="002E6DBC">
        <w:rPr>
          <w:rFonts w:ascii="Times New Roman" w:hAnsi="Times New Roman" w:cs="Times New Roman"/>
          <w:sz w:val="24"/>
          <w:szCs w:val="24"/>
        </w:rPr>
        <w:t>the Service</w:t>
      </w:r>
      <w:r w:rsidR="00BD5D32">
        <w:rPr>
          <w:rFonts w:ascii="Times New Roman" w:hAnsi="Times New Roman" w:cs="Times New Roman"/>
          <w:sz w:val="24"/>
          <w:szCs w:val="24"/>
        </w:rPr>
        <w:t xml:space="preserve"> </w:t>
      </w:r>
      <w:r w:rsidR="002E6DBC" w:rsidRPr="002E6DBC">
        <w:rPr>
          <w:rFonts w:ascii="Times New Roman" w:hAnsi="Times New Roman" w:cs="Times New Roman"/>
          <w:sz w:val="24"/>
          <w:szCs w:val="24"/>
        </w:rPr>
        <w:t xml:space="preserve">have committed to completing the </w:t>
      </w:r>
      <w:r w:rsidR="00BD5D32">
        <w:rPr>
          <w:rFonts w:ascii="Times New Roman" w:hAnsi="Times New Roman" w:cs="Times New Roman"/>
          <w:sz w:val="24"/>
          <w:szCs w:val="24"/>
        </w:rPr>
        <w:t xml:space="preserve">final </w:t>
      </w:r>
      <w:r w:rsidR="002E6DBC" w:rsidRPr="002E6DBC">
        <w:rPr>
          <w:rFonts w:ascii="Times New Roman" w:hAnsi="Times New Roman" w:cs="Times New Roman"/>
          <w:sz w:val="24"/>
          <w:szCs w:val="24"/>
        </w:rPr>
        <w:t>section 10(j) rule by December 31, 2023.  To meet this commitment, completion of the</w:t>
      </w:r>
      <w:r w:rsidR="00BD5D32">
        <w:rPr>
          <w:rFonts w:ascii="Times New Roman" w:hAnsi="Times New Roman" w:cs="Times New Roman"/>
          <w:sz w:val="24"/>
          <w:szCs w:val="24"/>
        </w:rPr>
        <w:t xml:space="preserve"> proposed and final</w:t>
      </w:r>
      <w:r w:rsidR="002E6DBC" w:rsidRPr="002E6DBC">
        <w:rPr>
          <w:rFonts w:ascii="Times New Roman" w:hAnsi="Times New Roman" w:cs="Times New Roman"/>
          <w:sz w:val="24"/>
          <w:szCs w:val="24"/>
        </w:rPr>
        <w:t xml:space="preserve"> rule and supporting NEPA </w:t>
      </w:r>
      <w:r w:rsidR="00BD5D32">
        <w:rPr>
          <w:rFonts w:ascii="Times New Roman" w:hAnsi="Times New Roman" w:cs="Times New Roman"/>
          <w:sz w:val="24"/>
          <w:szCs w:val="24"/>
        </w:rPr>
        <w:t>analyses</w:t>
      </w:r>
      <w:r w:rsidR="002E6DBC" w:rsidRPr="002E6DBC">
        <w:rPr>
          <w:rFonts w:ascii="Times New Roman" w:hAnsi="Times New Roman" w:cs="Times New Roman"/>
          <w:sz w:val="24"/>
          <w:szCs w:val="24"/>
        </w:rPr>
        <w:t xml:space="preserve"> must occur quickly to allow time for publication of the proposed rule and the review and incorporation of public comments in the final rule by </w:t>
      </w:r>
      <w:r w:rsidR="00BD5D32">
        <w:rPr>
          <w:rFonts w:ascii="Times New Roman" w:hAnsi="Times New Roman" w:cs="Times New Roman"/>
          <w:sz w:val="24"/>
          <w:szCs w:val="24"/>
        </w:rPr>
        <w:t xml:space="preserve">December 31, </w:t>
      </w:r>
      <w:r w:rsidR="002E6DBC" w:rsidRPr="002E6DBC">
        <w:rPr>
          <w:rFonts w:ascii="Times New Roman" w:hAnsi="Times New Roman" w:cs="Times New Roman"/>
          <w:sz w:val="24"/>
          <w:szCs w:val="24"/>
        </w:rPr>
        <w:t>2023.</w:t>
      </w:r>
      <w:r w:rsidR="00BD5D32">
        <w:rPr>
          <w:rFonts w:ascii="Times New Roman" w:hAnsi="Times New Roman" w:cs="Times New Roman"/>
          <w:sz w:val="24"/>
          <w:szCs w:val="24"/>
        </w:rPr>
        <w:t xml:space="preserve">  Major milestones in our anticipated timeline are summarized</w:t>
      </w:r>
      <w:r w:rsidR="00297EF5">
        <w:rPr>
          <w:rFonts w:ascii="Times New Roman" w:hAnsi="Times New Roman" w:cs="Times New Roman"/>
          <w:sz w:val="24"/>
          <w:szCs w:val="24"/>
        </w:rPr>
        <w:t xml:space="preserve"> </w:t>
      </w:r>
      <w:r w:rsidR="00F313BC">
        <w:rPr>
          <w:rFonts w:ascii="Times New Roman" w:hAnsi="Times New Roman" w:cs="Times New Roman"/>
          <w:sz w:val="24"/>
          <w:szCs w:val="24"/>
        </w:rPr>
        <w:t xml:space="preserve">below </w:t>
      </w:r>
      <w:r w:rsidR="00297EF5">
        <w:rPr>
          <w:rFonts w:ascii="Times New Roman" w:hAnsi="Times New Roman" w:cs="Times New Roman"/>
          <w:sz w:val="24"/>
          <w:szCs w:val="24"/>
        </w:rPr>
        <w:t xml:space="preserve">in </w:t>
      </w:r>
      <w:r w:rsidR="00CF6534">
        <w:rPr>
          <w:rFonts w:ascii="Times New Roman" w:hAnsi="Times New Roman" w:cs="Times New Roman"/>
          <w:sz w:val="24"/>
          <w:szCs w:val="24"/>
        </w:rPr>
        <w:t>Table 1</w:t>
      </w:r>
      <w:r w:rsidR="00F313BC">
        <w:rPr>
          <w:rFonts w:ascii="Times New Roman" w:hAnsi="Times New Roman" w:cs="Times New Roman"/>
          <w:sz w:val="24"/>
          <w:szCs w:val="24"/>
        </w:rPr>
        <w:t>.</w:t>
      </w:r>
      <w:r w:rsidR="00BD5D32">
        <w:rPr>
          <w:rFonts w:ascii="Times New Roman" w:hAnsi="Times New Roman" w:cs="Times New Roman"/>
          <w:sz w:val="24"/>
          <w:szCs w:val="24"/>
        </w:rPr>
        <w:t xml:space="preserve"> </w:t>
      </w:r>
    </w:p>
    <w:p w14:paraId="106B97BF" w14:textId="6C71BC2F" w:rsidR="00556B8D" w:rsidRDefault="00556B8D" w:rsidP="002E6DBC">
      <w:pPr>
        <w:pStyle w:val="NoSpacing"/>
        <w:rPr>
          <w:rFonts w:ascii="Times New Roman" w:hAnsi="Times New Roman" w:cs="Times New Roman"/>
          <w:sz w:val="24"/>
          <w:szCs w:val="24"/>
        </w:rPr>
      </w:pPr>
    </w:p>
    <w:p w14:paraId="624D4AFD" w14:textId="3CE2BC11" w:rsidR="00297EF5" w:rsidRPr="00CF6534" w:rsidRDefault="00CF6534" w:rsidP="00CF6534">
      <w:pPr>
        <w:pStyle w:val="NoSpacing"/>
        <w:ind w:left="990" w:right="990"/>
        <w:rPr>
          <w:rFonts w:ascii="Times New Roman" w:hAnsi="Times New Roman" w:cs="Times New Roman"/>
          <w:sz w:val="20"/>
          <w:szCs w:val="20"/>
        </w:rPr>
      </w:pPr>
      <w:r w:rsidRPr="00CF6534">
        <w:rPr>
          <w:rFonts w:ascii="Times New Roman" w:hAnsi="Times New Roman" w:cs="Times New Roman"/>
          <w:b/>
          <w:bCs/>
          <w:sz w:val="20"/>
          <w:szCs w:val="20"/>
        </w:rPr>
        <w:t xml:space="preserve">Table 1.  </w:t>
      </w:r>
      <w:r w:rsidRPr="00CF6534">
        <w:rPr>
          <w:rFonts w:ascii="Times New Roman" w:hAnsi="Times New Roman" w:cs="Times New Roman"/>
          <w:sz w:val="20"/>
          <w:szCs w:val="20"/>
        </w:rPr>
        <w:t xml:space="preserve">Summary of anticipated dates and milestones for the </w:t>
      </w:r>
      <w:r w:rsidRPr="00CF6534">
        <w:rPr>
          <w:rStyle w:val="Hyperlink"/>
          <w:rFonts w:ascii="Times New Roman" w:hAnsi="Times New Roman" w:cs="Times New Roman"/>
          <w:color w:val="auto"/>
          <w:sz w:val="20"/>
          <w:szCs w:val="20"/>
          <w:u w:val="none"/>
        </w:rPr>
        <w:t>establishment of a nonessential experimental population of the gray wolf in Colorado</w:t>
      </w:r>
      <w:r>
        <w:rPr>
          <w:rStyle w:val="Hyperlink"/>
          <w:rFonts w:ascii="Times New Roman" w:hAnsi="Times New Roman" w:cs="Times New Roman"/>
          <w:color w:val="auto"/>
          <w:sz w:val="20"/>
          <w:szCs w:val="20"/>
          <w:u w:val="none"/>
        </w:rPr>
        <w:t>.</w:t>
      </w:r>
      <w:r w:rsidRPr="00CF6534">
        <w:rPr>
          <w:rFonts w:ascii="Times New Roman" w:hAnsi="Times New Roman" w:cs="Times New Roman"/>
          <w:sz w:val="20"/>
          <w:szCs w:val="20"/>
        </w:rPr>
        <w:t xml:space="preserve"> </w:t>
      </w:r>
    </w:p>
    <w:tbl>
      <w:tblPr>
        <w:tblStyle w:val="TableGrid"/>
        <w:tblW w:w="0" w:type="auto"/>
        <w:tblInd w:w="895" w:type="dxa"/>
        <w:tblLook w:val="04A0" w:firstRow="1" w:lastRow="0" w:firstColumn="1" w:lastColumn="0" w:noHBand="0" w:noVBand="1"/>
      </w:tblPr>
      <w:tblGrid>
        <w:gridCol w:w="3240"/>
        <w:gridCol w:w="4140"/>
      </w:tblGrid>
      <w:tr w:rsidR="00297EF5" w14:paraId="0364A3DA" w14:textId="77777777" w:rsidTr="00CF6534">
        <w:trPr>
          <w:trHeight w:val="552"/>
        </w:trPr>
        <w:tc>
          <w:tcPr>
            <w:tcW w:w="3240" w:type="dxa"/>
            <w:tcBorders>
              <w:bottom w:val="single" w:sz="18" w:space="0" w:color="auto"/>
            </w:tcBorders>
            <w:vAlign w:val="center"/>
          </w:tcPr>
          <w:p w14:paraId="74AE5834" w14:textId="12C00D7F" w:rsidR="00297EF5" w:rsidRPr="00297EF5" w:rsidRDefault="00297EF5" w:rsidP="00CF6534">
            <w:pPr>
              <w:pStyle w:val="NoSpacing"/>
              <w:jc w:val="center"/>
              <w:rPr>
                <w:rFonts w:ascii="Times New Roman" w:hAnsi="Times New Roman" w:cs="Times New Roman"/>
                <w:b/>
                <w:bCs/>
                <w:sz w:val="24"/>
                <w:szCs w:val="24"/>
              </w:rPr>
            </w:pPr>
            <w:r w:rsidRPr="00297EF5">
              <w:rPr>
                <w:rFonts w:ascii="Times New Roman" w:hAnsi="Times New Roman" w:cs="Times New Roman"/>
                <w:b/>
                <w:bCs/>
                <w:sz w:val="24"/>
                <w:szCs w:val="24"/>
              </w:rPr>
              <w:t>Anticipated Date</w:t>
            </w:r>
          </w:p>
        </w:tc>
        <w:tc>
          <w:tcPr>
            <w:tcW w:w="4140" w:type="dxa"/>
            <w:tcBorders>
              <w:bottom w:val="single" w:sz="18" w:space="0" w:color="auto"/>
            </w:tcBorders>
            <w:vAlign w:val="center"/>
          </w:tcPr>
          <w:p w14:paraId="5F7AC1AB" w14:textId="40718D1F" w:rsidR="00297EF5" w:rsidRPr="00297EF5" w:rsidRDefault="00297EF5" w:rsidP="00CF6534">
            <w:pPr>
              <w:pStyle w:val="NoSpacing"/>
              <w:jc w:val="center"/>
              <w:rPr>
                <w:rFonts w:ascii="Times New Roman" w:hAnsi="Times New Roman" w:cs="Times New Roman"/>
                <w:b/>
                <w:bCs/>
                <w:sz w:val="24"/>
                <w:szCs w:val="24"/>
              </w:rPr>
            </w:pPr>
            <w:r w:rsidRPr="00297EF5">
              <w:rPr>
                <w:rFonts w:ascii="Times New Roman" w:hAnsi="Times New Roman" w:cs="Times New Roman"/>
                <w:b/>
                <w:bCs/>
                <w:sz w:val="24"/>
                <w:szCs w:val="24"/>
              </w:rPr>
              <w:t>Anticipated Milestone</w:t>
            </w:r>
          </w:p>
        </w:tc>
      </w:tr>
      <w:tr w:rsidR="00297EF5" w14:paraId="291C4148" w14:textId="77777777" w:rsidTr="00CF6534">
        <w:trPr>
          <w:trHeight w:val="552"/>
        </w:trPr>
        <w:tc>
          <w:tcPr>
            <w:tcW w:w="3240" w:type="dxa"/>
            <w:tcBorders>
              <w:top w:val="single" w:sz="18" w:space="0" w:color="auto"/>
            </w:tcBorders>
            <w:vAlign w:val="center"/>
          </w:tcPr>
          <w:p w14:paraId="46EE96CB" w14:textId="110735E1" w:rsidR="00297EF5" w:rsidRDefault="00297EF5" w:rsidP="00CF6534">
            <w:pPr>
              <w:pStyle w:val="NoSpacing"/>
              <w:jc w:val="center"/>
              <w:rPr>
                <w:rFonts w:ascii="Times New Roman" w:hAnsi="Times New Roman" w:cs="Times New Roman"/>
                <w:sz w:val="24"/>
                <w:szCs w:val="24"/>
              </w:rPr>
            </w:pPr>
            <w:r>
              <w:rPr>
                <w:rFonts w:ascii="Times New Roman" w:hAnsi="Times New Roman" w:cs="Times New Roman"/>
                <w:sz w:val="24"/>
                <w:szCs w:val="24"/>
              </w:rPr>
              <w:t>October 14, 2022</w:t>
            </w:r>
          </w:p>
        </w:tc>
        <w:tc>
          <w:tcPr>
            <w:tcW w:w="4140" w:type="dxa"/>
            <w:tcBorders>
              <w:top w:val="single" w:sz="18" w:space="0" w:color="auto"/>
            </w:tcBorders>
            <w:vAlign w:val="center"/>
          </w:tcPr>
          <w:p w14:paraId="4A1BD737" w14:textId="37DD02FB" w:rsidR="00297EF5" w:rsidRDefault="00297EF5" w:rsidP="00CF6534">
            <w:pPr>
              <w:pStyle w:val="NoSpacing"/>
              <w:jc w:val="center"/>
              <w:rPr>
                <w:rFonts w:ascii="Times New Roman" w:hAnsi="Times New Roman" w:cs="Times New Roman"/>
                <w:sz w:val="24"/>
                <w:szCs w:val="24"/>
              </w:rPr>
            </w:pPr>
            <w:r>
              <w:rPr>
                <w:rFonts w:ascii="Times New Roman" w:hAnsi="Times New Roman" w:cs="Times New Roman"/>
                <w:sz w:val="24"/>
                <w:szCs w:val="24"/>
              </w:rPr>
              <w:t>Briefing for the Director</w:t>
            </w:r>
          </w:p>
        </w:tc>
      </w:tr>
      <w:tr w:rsidR="00297EF5" w14:paraId="630CC0D5" w14:textId="77777777" w:rsidTr="00CF6534">
        <w:trPr>
          <w:trHeight w:val="552"/>
        </w:trPr>
        <w:tc>
          <w:tcPr>
            <w:tcW w:w="3240" w:type="dxa"/>
            <w:vAlign w:val="center"/>
          </w:tcPr>
          <w:p w14:paraId="3C013B00" w14:textId="6A9B28C5" w:rsidR="00297EF5" w:rsidRDefault="00297EF5" w:rsidP="00CF6534">
            <w:pPr>
              <w:pStyle w:val="NoSpacing"/>
              <w:jc w:val="center"/>
              <w:rPr>
                <w:rFonts w:ascii="Times New Roman" w:hAnsi="Times New Roman" w:cs="Times New Roman"/>
                <w:sz w:val="24"/>
                <w:szCs w:val="24"/>
              </w:rPr>
            </w:pPr>
            <w:r>
              <w:rPr>
                <w:rFonts w:ascii="Times New Roman" w:hAnsi="Times New Roman" w:cs="Times New Roman"/>
                <w:sz w:val="24"/>
                <w:szCs w:val="24"/>
              </w:rPr>
              <w:t>Late October 2022</w:t>
            </w:r>
          </w:p>
        </w:tc>
        <w:tc>
          <w:tcPr>
            <w:tcW w:w="4140" w:type="dxa"/>
            <w:vAlign w:val="center"/>
          </w:tcPr>
          <w:p w14:paraId="164152A8" w14:textId="2B6CFB0C" w:rsidR="00297EF5" w:rsidRDefault="00297EF5" w:rsidP="00CF6534">
            <w:pPr>
              <w:pStyle w:val="NoSpacing"/>
              <w:jc w:val="center"/>
              <w:rPr>
                <w:rFonts w:ascii="Times New Roman" w:hAnsi="Times New Roman" w:cs="Times New Roman"/>
                <w:sz w:val="24"/>
                <w:szCs w:val="24"/>
              </w:rPr>
            </w:pPr>
            <w:r>
              <w:rPr>
                <w:rFonts w:ascii="Times New Roman" w:hAnsi="Times New Roman" w:cs="Times New Roman"/>
                <w:sz w:val="24"/>
                <w:szCs w:val="24"/>
              </w:rPr>
              <w:t>Region 6 transmits proposed rule to HQ</w:t>
            </w:r>
          </w:p>
        </w:tc>
      </w:tr>
      <w:tr w:rsidR="00297EF5" w14:paraId="229D7CA4" w14:textId="77777777" w:rsidTr="00CF6534">
        <w:trPr>
          <w:trHeight w:val="552"/>
        </w:trPr>
        <w:tc>
          <w:tcPr>
            <w:tcW w:w="3240" w:type="dxa"/>
            <w:vAlign w:val="center"/>
          </w:tcPr>
          <w:p w14:paraId="7B4EA85B" w14:textId="087FE828" w:rsidR="00297EF5" w:rsidRDefault="00CF6534" w:rsidP="00CF6534">
            <w:pPr>
              <w:pStyle w:val="NoSpacing"/>
              <w:jc w:val="center"/>
              <w:rPr>
                <w:rFonts w:ascii="Times New Roman" w:hAnsi="Times New Roman" w:cs="Times New Roman"/>
                <w:sz w:val="24"/>
                <w:szCs w:val="24"/>
              </w:rPr>
            </w:pPr>
            <w:r>
              <w:rPr>
                <w:rFonts w:ascii="Times New Roman" w:hAnsi="Times New Roman" w:cs="Times New Roman"/>
                <w:sz w:val="24"/>
                <w:szCs w:val="24"/>
              </w:rPr>
              <w:t>Early November 2022</w:t>
            </w:r>
          </w:p>
        </w:tc>
        <w:tc>
          <w:tcPr>
            <w:tcW w:w="4140" w:type="dxa"/>
            <w:vAlign w:val="center"/>
          </w:tcPr>
          <w:p w14:paraId="139DAA5D" w14:textId="160FD480" w:rsidR="00297EF5" w:rsidRDefault="00CF6534" w:rsidP="00CF6534">
            <w:pPr>
              <w:pStyle w:val="NoSpacing"/>
              <w:jc w:val="center"/>
              <w:rPr>
                <w:rFonts w:ascii="Times New Roman" w:hAnsi="Times New Roman" w:cs="Times New Roman"/>
                <w:sz w:val="24"/>
                <w:szCs w:val="24"/>
              </w:rPr>
            </w:pPr>
            <w:r>
              <w:rPr>
                <w:rFonts w:ascii="Times New Roman" w:hAnsi="Times New Roman" w:cs="Times New Roman"/>
                <w:sz w:val="24"/>
                <w:szCs w:val="24"/>
              </w:rPr>
              <w:t>Director’s Review and Surname</w:t>
            </w:r>
          </w:p>
        </w:tc>
      </w:tr>
      <w:tr w:rsidR="00297EF5" w14:paraId="19974D2D" w14:textId="77777777" w:rsidTr="00CF6534">
        <w:trPr>
          <w:trHeight w:val="552"/>
        </w:trPr>
        <w:tc>
          <w:tcPr>
            <w:tcW w:w="3240" w:type="dxa"/>
            <w:vAlign w:val="center"/>
          </w:tcPr>
          <w:p w14:paraId="6093EAB7" w14:textId="77777777" w:rsidR="00CF6534" w:rsidRDefault="00CF6534" w:rsidP="00CF6534">
            <w:pPr>
              <w:pStyle w:val="NoSpacing"/>
              <w:jc w:val="center"/>
              <w:rPr>
                <w:rFonts w:ascii="Times New Roman" w:hAnsi="Times New Roman" w:cs="Times New Roman"/>
                <w:sz w:val="24"/>
                <w:szCs w:val="24"/>
              </w:rPr>
            </w:pPr>
            <w:r>
              <w:rPr>
                <w:rFonts w:ascii="Times New Roman" w:hAnsi="Times New Roman" w:cs="Times New Roman"/>
                <w:sz w:val="24"/>
                <w:szCs w:val="24"/>
              </w:rPr>
              <w:t xml:space="preserve">Late November to </w:t>
            </w:r>
          </w:p>
          <w:p w14:paraId="0EC364AA" w14:textId="46CDCF3B" w:rsidR="00297EF5" w:rsidRDefault="00CF6534" w:rsidP="00CF6534">
            <w:pPr>
              <w:pStyle w:val="NoSpacing"/>
              <w:jc w:val="center"/>
              <w:rPr>
                <w:rFonts w:ascii="Times New Roman" w:hAnsi="Times New Roman" w:cs="Times New Roman"/>
                <w:sz w:val="24"/>
                <w:szCs w:val="24"/>
              </w:rPr>
            </w:pPr>
            <w:r>
              <w:rPr>
                <w:rFonts w:ascii="Times New Roman" w:hAnsi="Times New Roman" w:cs="Times New Roman"/>
                <w:sz w:val="24"/>
                <w:szCs w:val="24"/>
              </w:rPr>
              <w:t>December 2022</w:t>
            </w:r>
          </w:p>
        </w:tc>
        <w:tc>
          <w:tcPr>
            <w:tcW w:w="4140" w:type="dxa"/>
            <w:vAlign w:val="center"/>
          </w:tcPr>
          <w:p w14:paraId="7F4194A8" w14:textId="77777777" w:rsidR="00CF6534" w:rsidRDefault="00CF6534" w:rsidP="00CF6534">
            <w:pPr>
              <w:pStyle w:val="NoSpacing"/>
              <w:jc w:val="center"/>
              <w:rPr>
                <w:rFonts w:ascii="Times New Roman" w:hAnsi="Times New Roman" w:cs="Times New Roman"/>
                <w:sz w:val="24"/>
                <w:szCs w:val="24"/>
              </w:rPr>
            </w:pPr>
            <w:r>
              <w:rPr>
                <w:rFonts w:ascii="Times New Roman" w:hAnsi="Times New Roman" w:cs="Times New Roman"/>
                <w:sz w:val="24"/>
                <w:szCs w:val="24"/>
              </w:rPr>
              <w:t>Departmental Review and Surname</w:t>
            </w:r>
          </w:p>
          <w:p w14:paraId="78F9935D" w14:textId="77777777" w:rsidR="00297EF5" w:rsidRDefault="00297EF5" w:rsidP="00CF6534">
            <w:pPr>
              <w:pStyle w:val="NoSpacing"/>
              <w:jc w:val="center"/>
              <w:rPr>
                <w:rFonts w:ascii="Times New Roman" w:hAnsi="Times New Roman" w:cs="Times New Roman"/>
                <w:sz w:val="24"/>
                <w:szCs w:val="24"/>
              </w:rPr>
            </w:pPr>
          </w:p>
        </w:tc>
      </w:tr>
      <w:tr w:rsidR="00297EF5" w14:paraId="70918BFA" w14:textId="77777777" w:rsidTr="00CF6534">
        <w:trPr>
          <w:trHeight w:val="552"/>
        </w:trPr>
        <w:tc>
          <w:tcPr>
            <w:tcW w:w="3240" w:type="dxa"/>
            <w:vAlign w:val="center"/>
          </w:tcPr>
          <w:p w14:paraId="5C786A86" w14:textId="6C5FAC88" w:rsidR="00297EF5" w:rsidRDefault="00CF6534" w:rsidP="00CF6534">
            <w:pPr>
              <w:pStyle w:val="NoSpacing"/>
              <w:jc w:val="center"/>
              <w:rPr>
                <w:rFonts w:ascii="Times New Roman" w:hAnsi="Times New Roman" w:cs="Times New Roman"/>
                <w:sz w:val="24"/>
                <w:szCs w:val="24"/>
              </w:rPr>
            </w:pPr>
            <w:r>
              <w:rPr>
                <w:rFonts w:ascii="Times New Roman" w:hAnsi="Times New Roman" w:cs="Times New Roman"/>
                <w:sz w:val="24"/>
                <w:szCs w:val="24"/>
              </w:rPr>
              <w:t xml:space="preserve">Early </w:t>
            </w:r>
            <w:r w:rsidRPr="001639A5">
              <w:rPr>
                <w:rFonts w:ascii="Times New Roman" w:hAnsi="Times New Roman" w:cs="Times New Roman"/>
                <w:sz w:val="24"/>
                <w:szCs w:val="24"/>
              </w:rPr>
              <w:t>January 2023</w:t>
            </w:r>
          </w:p>
        </w:tc>
        <w:tc>
          <w:tcPr>
            <w:tcW w:w="4140" w:type="dxa"/>
            <w:vAlign w:val="center"/>
          </w:tcPr>
          <w:p w14:paraId="129B72D8" w14:textId="009CE81B" w:rsidR="00297EF5" w:rsidRDefault="00CF6534" w:rsidP="00CF6534">
            <w:pPr>
              <w:pStyle w:val="NoSpacing"/>
              <w:jc w:val="center"/>
              <w:rPr>
                <w:rFonts w:ascii="Times New Roman" w:hAnsi="Times New Roman" w:cs="Times New Roman"/>
                <w:sz w:val="24"/>
                <w:szCs w:val="24"/>
              </w:rPr>
            </w:pPr>
            <w:r w:rsidRPr="001639A5">
              <w:rPr>
                <w:rFonts w:ascii="Times New Roman" w:hAnsi="Times New Roman" w:cs="Times New Roman"/>
                <w:sz w:val="24"/>
                <w:szCs w:val="24"/>
              </w:rPr>
              <w:t>Publish Draft EIS </w:t>
            </w:r>
            <w:r>
              <w:rPr>
                <w:rFonts w:ascii="Times New Roman" w:hAnsi="Times New Roman" w:cs="Times New Roman"/>
                <w:sz w:val="24"/>
                <w:szCs w:val="24"/>
              </w:rPr>
              <w:t>and Proposed 10(j) Rule</w:t>
            </w:r>
          </w:p>
        </w:tc>
      </w:tr>
      <w:tr w:rsidR="00297EF5" w14:paraId="741AC2B7" w14:textId="77777777" w:rsidTr="00CF6534">
        <w:trPr>
          <w:trHeight w:val="552"/>
        </w:trPr>
        <w:tc>
          <w:tcPr>
            <w:tcW w:w="3240" w:type="dxa"/>
            <w:vAlign w:val="center"/>
          </w:tcPr>
          <w:p w14:paraId="1AB3E8EA" w14:textId="4FC95C74" w:rsidR="00297EF5" w:rsidRDefault="00CF6534" w:rsidP="00CF6534">
            <w:pPr>
              <w:pStyle w:val="NoSpacing"/>
              <w:jc w:val="center"/>
              <w:rPr>
                <w:rFonts w:ascii="Times New Roman" w:hAnsi="Times New Roman" w:cs="Times New Roman"/>
                <w:sz w:val="24"/>
                <w:szCs w:val="24"/>
              </w:rPr>
            </w:pPr>
            <w:r>
              <w:rPr>
                <w:rFonts w:ascii="Times New Roman" w:hAnsi="Times New Roman" w:cs="Times New Roman"/>
                <w:sz w:val="24"/>
                <w:szCs w:val="24"/>
              </w:rPr>
              <w:t>March 2023</w:t>
            </w:r>
          </w:p>
        </w:tc>
        <w:tc>
          <w:tcPr>
            <w:tcW w:w="4140" w:type="dxa"/>
            <w:vAlign w:val="center"/>
          </w:tcPr>
          <w:p w14:paraId="02FB0C7D" w14:textId="5D8C242E" w:rsidR="00297EF5" w:rsidRDefault="00CF6534" w:rsidP="00CF6534">
            <w:pPr>
              <w:pStyle w:val="NoSpacing"/>
              <w:jc w:val="center"/>
              <w:rPr>
                <w:rFonts w:ascii="Times New Roman" w:hAnsi="Times New Roman" w:cs="Times New Roman"/>
                <w:sz w:val="24"/>
                <w:szCs w:val="24"/>
              </w:rPr>
            </w:pPr>
            <w:r>
              <w:rPr>
                <w:rFonts w:ascii="Times New Roman" w:hAnsi="Times New Roman" w:cs="Times New Roman"/>
                <w:sz w:val="24"/>
                <w:szCs w:val="24"/>
              </w:rPr>
              <w:t>Public Comment Period Closes</w:t>
            </w:r>
          </w:p>
        </w:tc>
      </w:tr>
      <w:tr w:rsidR="00297EF5" w14:paraId="0241DC3C" w14:textId="77777777" w:rsidTr="00CF6534">
        <w:trPr>
          <w:trHeight w:val="552"/>
        </w:trPr>
        <w:tc>
          <w:tcPr>
            <w:tcW w:w="3240" w:type="dxa"/>
            <w:vAlign w:val="center"/>
          </w:tcPr>
          <w:p w14:paraId="41ACE63C" w14:textId="21D82BC4" w:rsidR="00297EF5" w:rsidRDefault="00CF6534" w:rsidP="00CF6534">
            <w:pPr>
              <w:pStyle w:val="NoSpacing"/>
              <w:jc w:val="center"/>
              <w:rPr>
                <w:rFonts w:ascii="Times New Roman" w:hAnsi="Times New Roman" w:cs="Times New Roman"/>
                <w:sz w:val="24"/>
                <w:szCs w:val="24"/>
              </w:rPr>
            </w:pPr>
            <w:r>
              <w:rPr>
                <w:rFonts w:ascii="Times New Roman" w:hAnsi="Times New Roman" w:cs="Times New Roman"/>
                <w:sz w:val="24"/>
                <w:szCs w:val="24"/>
              </w:rPr>
              <w:t>March 2023 to August 2023</w:t>
            </w:r>
          </w:p>
        </w:tc>
        <w:tc>
          <w:tcPr>
            <w:tcW w:w="4140" w:type="dxa"/>
            <w:vAlign w:val="center"/>
          </w:tcPr>
          <w:p w14:paraId="721E050E" w14:textId="77777777" w:rsidR="00CF6534" w:rsidRDefault="00CF6534" w:rsidP="00CF6534">
            <w:pPr>
              <w:pStyle w:val="NoSpacing"/>
              <w:jc w:val="center"/>
              <w:rPr>
                <w:rFonts w:ascii="Times New Roman" w:hAnsi="Times New Roman" w:cs="Times New Roman"/>
                <w:sz w:val="24"/>
                <w:szCs w:val="24"/>
              </w:rPr>
            </w:pPr>
            <w:r>
              <w:rPr>
                <w:rFonts w:ascii="Times New Roman" w:hAnsi="Times New Roman" w:cs="Times New Roman"/>
                <w:sz w:val="24"/>
                <w:szCs w:val="24"/>
              </w:rPr>
              <w:t xml:space="preserve">Address Public Comments.  </w:t>
            </w:r>
          </w:p>
          <w:p w14:paraId="21097107" w14:textId="56CC2E6E" w:rsidR="00297EF5" w:rsidRDefault="00CF6534" w:rsidP="00CF6534">
            <w:pPr>
              <w:pStyle w:val="NoSpacing"/>
              <w:jc w:val="center"/>
              <w:rPr>
                <w:rFonts w:ascii="Times New Roman" w:hAnsi="Times New Roman" w:cs="Times New Roman"/>
                <w:sz w:val="24"/>
                <w:szCs w:val="24"/>
              </w:rPr>
            </w:pPr>
            <w:r>
              <w:rPr>
                <w:rFonts w:ascii="Times New Roman" w:hAnsi="Times New Roman" w:cs="Times New Roman"/>
                <w:sz w:val="24"/>
                <w:szCs w:val="24"/>
              </w:rPr>
              <w:t>Update Documents.</w:t>
            </w:r>
          </w:p>
        </w:tc>
      </w:tr>
      <w:tr w:rsidR="00CF6534" w14:paraId="14BA8B8E" w14:textId="77777777" w:rsidTr="00CF6534">
        <w:trPr>
          <w:trHeight w:val="552"/>
        </w:trPr>
        <w:tc>
          <w:tcPr>
            <w:tcW w:w="3240" w:type="dxa"/>
            <w:vAlign w:val="center"/>
          </w:tcPr>
          <w:p w14:paraId="6C49220F" w14:textId="53887018" w:rsidR="00CF6534" w:rsidRDefault="00CF6534" w:rsidP="00CF6534">
            <w:pPr>
              <w:pStyle w:val="NoSpacing"/>
              <w:jc w:val="center"/>
              <w:rPr>
                <w:rFonts w:ascii="Times New Roman" w:hAnsi="Times New Roman" w:cs="Times New Roman"/>
                <w:sz w:val="24"/>
                <w:szCs w:val="24"/>
              </w:rPr>
            </w:pPr>
            <w:r w:rsidRPr="001639A5">
              <w:rPr>
                <w:rFonts w:ascii="Times New Roman" w:hAnsi="Times New Roman" w:cs="Times New Roman"/>
                <w:sz w:val="24"/>
                <w:szCs w:val="24"/>
              </w:rPr>
              <w:t>October 2023</w:t>
            </w:r>
          </w:p>
        </w:tc>
        <w:tc>
          <w:tcPr>
            <w:tcW w:w="4140" w:type="dxa"/>
            <w:vAlign w:val="center"/>
          </w:tcPr>
          <w:p w14:paraId="4CAC9AC6" w14:textId="157594ED" w:rsidR="00CF6534" w:rsidRDefault="00CF6534" w:rsidP="00CF6534">
            <w:pPr>
              <w:pStyle w:val="NoSpacing"/>
              <w:jc w:val="center"/>
              <w:rPr>
                <w:rFonts w:ascii="Times New Roman" w:hAnsi="Times New Roman" w:cs="Times New Roman"/>
                <w:sz w:val="24"/>
                <w:szCs w:val="24"/>
              </w:rPr>
            </w:pPr>
            <w:r w:rsidRPr="001639A5">
              <w:rPr>
                <w:rFonts w:ascii="Times New Roman" w:hAnsi="Times New Roman" w:cs="Times New Roman"/>
                <w:sz w:val="24"/>
                <w:szCs w:val="24"/>
              </w:rPr>
              <w:t>Publish Final EIS</w:t>
            </w:r>
          </w:p>
        </w:tc>
      </w:tr>
      <w:tr w:rsidR="00CF6534" w14:paraId="39BD1321" w14:textId="77777777" w:rsidTr="00CF6534">
        <w:trPr>
          <w:trHeight w:val="552"/>
        </w:trPr>
        <w:tc>
          <w:tcPr>
            <w:tcW w:w="3240" w:type="dxa"/>
            <w:vAlign w:val="center"/>
          </w:tcPr>
          <w:p w14:paraId="6AA849F1" w14:textId="16FCC651" w:rsidR="00CF6534" w:rsidRPr="001639A5" w:rsidRDefault="00CF6534" w:rsidP="00CF6534">
            <w:pPr>
              <w:pStyle w:val="NoSpacing"/>
              <w:jc w:val="center"/>
              <w:rPr>
                <w:rFonts w:ascii="Times New Roman" w:hAnsi="Times New Roman" w:cs="Times New Roman"/>
                <w:sz w:val="24"/>
                <w:szCs w:val="24"/>
              </w:rPr>
            </w:pPr>
            <w:r w:rsidRPr="1A748579">
              <w:rPr>
                <w:rFonts w:ascii="Times New Roman" w:hAnsi="Times New Roman" w:cs="Times New Roman"/>
                <w:sz w:val="24"/>
                <w:szCs w:val="24"/>
              </w:rPr>
              <w:t>November 2023</w:t>
            </w:r>
          </w:p>
        </w:tc>
        <w:tc>
          <w:tcPr>
            <w:tcW w:w="4140" w:type="dxa"/>
            <w:vAlign w:val="center"/>
          </w:tcPr>
          <w:p w14:paraId="5529A573" w14:textId="0F092608" w:rsidR="00CF6534" w:rsidRPr="001639A5" w:rsidRDefault="00CF6534" w:rsidP="00CF6534">
            <w:pPr>
              <w:pStyle w:val="NoSpacing"/>
              <w:jc w:val="center"/>
              <w:rPr>
                <w:rFonts w:ascii="Times New Roman" w:hAnsi="Times New Roman" w:cs="Times New Roman"/>
                <w:sz w:val="24"/>
                <w:szCs w:val="24"/>
              </w:rPr>
            </w:pPr>
            <w:r w:rsidRPr="1A748579">
              <w:rPr>
                <w:rFonts w:ascii="Times New Roman" w:hAnsi="Times New Roman" w:cs="Times New Roman"/>
                <w:sz w:val="24"/>
                <w:szCs w:val="24"/>
              </w:rPr>
              <w:t>Sign the Record of Decision </w:t>
            </w:r>
            <w:r>
              <w:rPr>
                <w:rFonts w:ascii="Times New Roman" w:hAnsi="Times New Roman" w:cs="Times New Roman"/>
                <w:sz w:val="24"/>
                <w:szCs w:val="24"/>
              </w:rPr>
              <w:t>and publish the Final 10(j) Rule</w:t>
            </w:r>
          </w:p>
        </w:tc>
      </w:tr>
      <w:tr w:rsidR="00CF6534" w14:paraId="7D36F627" w14:textId="77777777" w:rsidTr="00CF6534">
        <w:trPr>
          <w:trHeight w:val="552"/>
        </w:trPr>
        <w:tc>
          <w:tcPr>
            <w:tcW w:w="3240" w:type="dxa"/>
            <w:vAlign w:val="center"/>
          </w:tcPr>
          <w:p w14:paraId="0DD3421B" w14:textId="46473B22" w:rsidR="00CF6534" w:rsidRPr="1A748579" w:rsidRDefault="00CF6534" w:rsidP="00CF6534">
            <w:pPr>
              <w:pStyle w:val="NoSpacing"/>
              <w:jc w:val="center"/>
              <w:rPr>
                <w:rFonts w:ascii="Times New Roman" w:hAnsi="Times New Roman" w:cs="Times New Roman"/>
                <w:sz w:val="24"/>
                <w:szCs w:val="24"/>
              </w:rPr>
            </w:pPr>
            <w:r w:rsidRPr="1A748579">
              <w:rPr>
                <w:rFonts w:ascii="Times New Roman" w:hAnsi="Times New Roman" w:cs="Times New Roman"/>
                <w:sz w:val="24"/>
                <w:szCs w:val="24"/>
              </w:rPr>
              <w:t>December 2023</w:t>
            </w:r>
          </w:p>
        </w:tc>
        <w:tc>
          <w:tcPr>
            <w:tcW w:w="4140" w:type="dxa"/>
            <w:vAlign w:val="center"/>
          </w:tcPr>
          <w:p w14:paraId="7C9BB9E1" w14:textId="06A4252E" w:rsidR="00CF6534" w:rsidRPr="1A748579" w:rsidRDefault="00CF6534" w:rsidP="00CF6534">
            <w:pPr>
              <w:pStyle w:val="NoSpacing"/>
              <w:jc w:val="center"/>
              <w:rPr>
                <w:rFonts w:ascii="Times New Roman" w:hAnsi="Times New Roman" w:cs="Times New Roman"/>
                <w:sz w:val="24"/>
                <w:szCs w:val="24"/>
              </w:rPr>
            </w:pPr>
            <w:r w:rsidRPr="1A748579">
              <w:rPr>
                <w:rFonts w:ascii="Times New Roman" w:hAnsi="Times New Roman" w:cs="Times New Roman"/>
                <w:sz w:val="24"/>
                <w:szCs w:val="24"/>
              </w:rPr>
              <w:t xml:space="preserve">Final </w:t>
            </w:r>
            <w:r>
              <w:rPr>
                <w:rFonts w:ascii="Times New Roman" w:hAnsi="Times New Roman" w:cs="Times New Roman"/>
                <w:sz w:val="24"/>
                <w:szCs w:val="24"/>
              </w:rPr>
              <w:t xml:space="preserve">10(j) </w:t>
            </w:r>
            <w:r w:rsidRPr="1A748579">
              <w:rPr>
                <w:rFonts w:ascii="Times New Roman" w:hAnsi="Times New Roman" w:cs="Times New Roman"/>
                <w:sz w:val="24"/>
                <w:szCs w:val="24"/>
              </w:rPr>
              <w:t>rule effective</w:t>
            </w:r>
          </w:p>
        </w:tc>
      </w:tr>
    </w:tbl>
    <w:p w14:paraId="761710EA" w14:textId="4DC2FD5D" w:rsidR="00970FF2" w:rsidRPr="001E348C" w:rsidRDefault="00970FF2" w:rsidP="00065C7A">
      <w:pPr>
        <w:pStyle w:val="NoSpacing"/>
        <w:spacing w:line="360" w:lineRule="auto"/>
        <w:rPr>
          <w:rFonts w:ascii="Times New Roman" w:hAnsi="Times New Roman" w:cs="Times New Roman"/>
        </w:rPr>
      </w:pPr>
    </w:p>
    <w:p w14:paraId="27F05795" w14:textId="57E51D87" w:rsidR="00DA74FF" w:rsidRPr="00BD5D32" w:rsidRDefault="00DA74FF" w:rsidP="00BD5D32">
      <w:pPr>
        <w:pStyle w:val="NoSpacing"/>
        <w:rPr>
          <w:rFonts w:ascii="Times New Roman" w:hAnsi="Times New Roman" w:cs="Times New Roman"/>
          <w:bCs/>
          <w:i/>
        </w:rPr>
      </w:pPr>
      <w:r w:rsidRPr="001E348C">
        <w:rPr>
          <w:rFonts w:ascii="Times New Roman" w:hAnsi="Times New Roman" w:cs="Times New Roman"/>
          <w:b/>
        </w:rPr>
        <w:t xml:space="preserve">Prepared by: </w:t>
      </w:r>
      <w:r w:rsidR="00BD5D32" w:rsidRPr="00BD5D32">
        <w:rPr>
          <w:rFonts w:ascii="Times New Roman" w:hAnsi="Times New Roman" w:cs="Times New Roman"/>
          <w:bCs/>
          <w:sz w:val="24"/>
        </w:rPr>
        <w:t>Nicole Alt, Supervisor, Ecological Services, Colorado Field Office</w:t>
      </w:r>
    </w:p>
    <w:p w14:paraId="6552C5B0" w14:textId="5DB45FD7" w:rsidR="00791B16" w:rsidRPr="001E348C" w:rsidRDefault="00783966" w:rsidP="00065C7A">
      <w:pPr>
        <w:pStyle w:val="NoSpacing"/>
        <w:spacing w:line="360" w:lineRule="auto"/>
        <w:rPr>
          <w:rFonts w:ascii="Times New Roman" w:hAnsi="Times New Roman" w:cs="Times New Roman"/>
          <w:i/>
        </w:rPr>
      </w:pPr>
      <w:r w:rsidRPr="001E348C">
        <w:rPr>
          <w:rFonts w:ascii="Times New Roman" w:hAnsi="Times New Roman" w:cs="Times New Roman"/>
          <w:sz w:val="24"/>
          <w:szCs w:val="24"/>
        </w:rPr>
        <w:t xml:space="preserve"> </w:t>
      </w:r>
      <w:sdt>
        <w:sdtPr>
          <w:rPr>
            <w:rFonts w:ascii="Times New Roman" w:hAnsi="Times New Roman" w:cs="Times New Roman"/>
            <w:sz w:val="24"/>
            <w:szCs w:val="24"/>
          </w:rPr>
          <w:id w:val="1133449165"/>
          <w14:checkbox>
            <w14:checked w14:val="1"/>
            <w14:checkedState w14:val="2612" w14:font="MS Gothic"/>
            <w14:uncheckedState w14:val="2610" w14:font="MS Gothic"/>
          </w14:checkbox>
        </w:sdtPr>
        <w:sdtEndPr/>
        <w:sdtContent>
          <w:r w:rsidR="007829E4">
            <w:rPr>
              <w:rFonts w:ascii="MS Gothic" w:eastAsia="MS Gothic" w:hAnsi="MS Gothic" w:cs="Times New Roman" w:hint="eastAsia"/>
              <w:sz w:val="24"/>
              <w:szCs w:val="24"/>
            </w:rPr>
            <w:t>☒</w:t>
          </w:r>
        </w:sdtContent>
      </w:sdt>
      <w:r w:rsidRPr="001E348C">
        <w:rPr>
          <w:rFonts w:ascii="Times New Roman" w:hAnsi="Times New Roman" w:cs="Times New Roman"/>
          <w:sz w:val="24"/>
          <w:szCs w:val="24"/>
        </w:rPr>
        <w:t xml:space="preserve"> </w:t>
      </w:r>
      <w:r w:rsidR="00791B16" w:rsidRPr="001E348C">
        <w:rPr>
          <w:rFonts w:ascii="Times New Roman" w:hAnsi="Times New Roman" w:cs="Times New Roman"/>
          <w:b/>
        </w:rPr>
        <w:t xml:space="preserve">FYI     or     </w:t>
      </w:r>
      <w:sdt>
        <w:sdtPr>
          <w:rPr>
            <w:rFonts w:ascii="Times New Roman" w:hAnsi="Times New Roman" w:cs="Times New Roman"/>
            <w:sz w:val="24"/>
            <w:szCs w:val="24"/>
          </w:rPr>
          <w:id w:val="1887604361"/>
          <w14:checkbox>
            <w14:checked w14:val="0"/>
            <w14:checkedState w14:val="2612" w14:font="MS Gothic"/>
            <w14:uncheckedState w14:val="2610" w14:font="MS Gothic"/>
          </w14:checkbox>
        </w:sdtPr>
        <w:sdtEndPr/>
        <w:sdtContent>
          <w:r w:rsidR="00D96FC1" w:rsidRPr="001E348C">
            <w:rPr>
              <w:rFonts w:ascii="Segoe UI Symbol" w:eastAsia="MS Gothic" w:hAnsi="Segoe UI Symbol" w:cs="Segoe UI Symbol"/>
              <w:sz w:val="24"/>
              <w:szCs w:val="24"/>
            </w:rPr>
            <w:t>☐</w:t>
          </w:r>
        </w:sdtContent>
      </w:sdt>
      <w:r w:rsidRPr="001E348C">
        <w:rPr>
          <w:rFonts w:ascii="Times New Roman" w:hAnsi="Times New Roman" w:cs="Times New Roman"/>
          <w:sz w:val="24"/>
          <w:szCs w:val="24"/>
        </w:rPr>
        <w:t xml:space="preserve"> </w:t>
      </w:r>
      <w:r w:rsidR="00791B16" w:rsidRPr="001E348C">
        <w:rPr>
          <w:rFonts w:ascii="Times New Roman" w:hAnsi="Times New Roman" w:cs="Times New Roman"/>
          <w:b/>
        </w:rPr>
        <w:t xml:space="preserve">Requested by: </w:t>
      </w:r>
      <w:r w:rsidR="00791B16" w:rsidRPr="001E348C">
        <w:rPr>
          <w:rFonts w:ascii="Times New Roman" w:hAnsi="Times New Roman" w:cs="Times New Roman"/>
          <w:i/>
        </w:rPr>
        <w:t xml:space="preserve">[name] </w:t>
      </w:r>
    </w:p>
    <w:p w14:paraId="03964B64" w14:textId="6BCDA979" w:rsidR="00F0445E" w:rsidRPr="002972A2" w:rsidRDefault="00783966" w:rsidP="00970FF2">
      <w:pPr>
        <w:pStyle w:val="NoSpacing"/>
        <w:spacing w:line="360" w:lineRule="auto"/>
        <w:rPr>
          <w:rFonts w:ascii="Times New Roman" w:hAnsi="Times New Roman" w:cs="Times New Roman"/>
          <w:iCs/>
        </w:rPr>
      </w:pPr>
      <w:r w:rsidRPr="001E348C">
        <w:rPr>
          <w:rFonts w:ascii="Times New Roman" w:hAnsi="Times New Roman" w:cs="Times New Roman"/>
        </w:rPr>
        <w:lastRenderedPageBreak/>
        <w:t xml:space="preserve"> </w:t>
      </w:r>
      <w:sdt>
        <w:sdtPr>
          <w:rPr>
            <w:rFonts w:ascii="Times New Roman" w:hAnsi="Times New Roman" w:cs="Times New Roman"/>
            <w:sz w:val="24"/>
            <w:szCs w:val="24"/>
          </w:rPr>
          <w:id w:val="-1366904656"/>
          <w14:checkbox>
            <w14:checked w14:val="0"/>
            <w14:checkedState w14:val="2612" w14:font="MS Gothic"/>
            <w14:uncheckedState w14:val="2610" w14:font="MS Gothic"/>
          </w14:checkbox>
        </w:sdtPr>
        <w:sdtEndPr/>
        <w:sdtContent>
          <w:r w:rsidR="007829E4">
            <w:rPr>
              <w:rFonts w:ascii="MS Gothic" w:eastAsia="MS Gothic" w:hAnsi="MS Gothic" w:cs="Times New Roman" w:hint="eastAsia"/>
              <w:sz w:val="24"/>
              <w:szCs w:val="24"/>
            </w:rPr>
            <w:t>☐</w:t>
          </w:r>
        </w:sdtContent>
      </w:sdt>
      <w:r w:rsidRPr="001E348C">
        <w:rPr>
          <w:rFonts w:ascii="Times New Roman" w:hAnsi="Times New Roman" w:cs="Times New Roman"/>
          <w:sz w:val="24"/>
          <w:szCs w:val="24"/>
        </w:rPr>
        <w:t xml:space="preserve"> </w:t>
      </w:r>
      <w:bookmarkStart w:id="25" w:name="_Hlk21595398"/>
      <w:r w:rsidR="00970FF2" w:rsidRPr="001E348C">
        <w:rPr>
          <w:rFonts w:ascii="Times New Roman" w:hAnsi="Times New Roman" w:cs="Times New Roman"/>
          <w:b/>
        </w:rPr>
        <w:t xml:space="preserve">Prepared for a meeting: </w:t>
      </w:r>
      <w:bookmarkEnd w:id="25"/>
    </w:p>
    <w:p w14:paraId="6AEC44E3" w14:textId="37EEB369" w:rsidR="00D96FC1" w:rsidRPr="001E348C" w:rsidRDefault="00D96FC1" w:rsidP="00D96FC1">
      <w:pPr>
        <w:spacing w:after="0"/>
        <w:rPr>
          <w:rFonts w:ascii="Times New Roman" w:hAnsi="Times New Roman" w:cs="Times New Roman"/>
          <w:b/>
        </w:rPr>
      </w:pPr>
      <w:r w:rsidRPr="001E348C">
        <w:rPr>
          <w:rFonts w:ascii="Times New Roman" w:hAnsi="Times New Roman" w:cs="Times New Roman"/>
          <w:b/>
        </w:rPr>
        <w:t xml:space="preserve">Does this involve, directly or tangentially, any </w:t>
      </w:r>
      <w:r w:rsidR="000F518F" w:rsidRPr="001E348C">
        <w:rPr>
          <w:rFonts w:ascii="Times New Roman" w:hAnsi="Times New Roman" w:cs="Times New Roman"/>
          <w:b/>
        </w:rPr>
        <w:t>Director’s Office</w:t>
      </w:r>
      <w:r w:rsidRPr="001E348C">
        <w:rPr>
          <w:rFonts w:ascii="Times New Roman" w:hAnsi="Times New Roman" w:cs="Times New Roman"/>
          <w:b/>
        </w:rPr>
        <w:t xml:space="preserve"> recusals? </w:t>
      </w:r>
      <w:sdt>
        <w:sdtPr>
          <w:rPr>
            <w:rFonts w:ascii="Times New Roman" w:hAnsi="Times New Roman" w:cs="Times New Roman"/>
          </w:rPr>
          <w:id w:val="-1638795855"/>
          <w14:checkbox>
            <w14:checked w14:val="0"/>
            <w14:checkedState w14:val="2612" w14:font="MS Gothic"/>
            <w14:uncheckedState w14:val="2610" w14:font="MS Gothic"/>
          </w14:checkbox>
        </w:sdtPr>
        <w:sdtEndPr/>
        <w:sdtContent>
          <w:r w:rsidRPr="001E348C">
            <w:rPr>
              <w:rFonts w:ascii="Segoe UI Symbol" w:eastAsia="MS Gothic" w:hAnsi="Segoe UI Symbol" w:cs="Segoe UI Symbol"/>
            </w:rPr>
            <w:t>☐</w:t>
          </w:r>
        </w:sdtContent>
      </w:sdt>
      <w:r w:rsidRPr="001E348C">
        <w:rPr>
          <w:rFonts w:ascii="Times New Roman" w:hAnsi="Times New Roman" w:cs="Times New Roman"/>
        </w:rPr>
        <w:t xml:space="preserve"> </w:t>
      </w:r>
      <w:r w:rsidRPr="001E348C">
        <w:rPr>
          <w:rFonts w:ascii="Times New Roman" w:hAnsi="Times New Roman" w:cs="Times New Roman"/>
          <w:b/>
        </w:rPr>
        <w:t xml:space="preserve">Yes </w:t>
      </w:r>
      <w:r w:rsidRPr="001E348C">
        <w:rPr>
          <w:rFonts w:ascii="Times New Roman" w:hAnsi="Times New Roman" w:cs="Times New Roman"/>
        </w:rPr>
        <w:t xml:space="preserve"> </w:t>
      </w:r>
      <w:sdt>
        <w:sdtPr>
          <w:rPr>
            <w:rFonts w:ascii="Times New Roman" w:hAnsi="Times New Roman" w:cs="Times New Roman"/>
          </w:rPr>
          <w:id w:val="1327088741"/>
          <w14:checkbox>
            <w14:checked w14:val="1"/>
            <w14:checkedState w14:val="2612" w14:font="MS Gothic"/>
            <w14:uncheckedState w14:val="2610" w14:font="MS Gothic"/>
          </w14:checkbox>
        </w:sdtPr>
        <w:sdtEndPr/>
        <w:sdtContent>
          <w:r w:rsidR="00D03CBC">
            <w:rPr>
              <w:rFonts w:ascii="MS Gothic" w:eastAsia="MS Gothic" w:hAnsi="MS Gothic" w:cs="Segoe UI Symbol" w:hint="eastAsia"/>
            </w:rPr>
            <w:t>☒</w:t>
          </w:r>
        </w:sdtContent>
      </w:sdt>
      <w:r w:rsidRPr="001E348C">
        <w:rPr>
          <w:rFonts w:ascii="Times New Roman" w:hAnsi="Times New Roman" w:cs="Times New Roman"/>
          <w:b/>
        </w:rPr>
        <w:t xml:space="preserve"> No</w:t>
      </w:r>
    </w:p>
    <w:p w14:paraId="2461FE29" w14:textId="5C24912B" w:rsidR="00970FF2" w:rsidRPr="001E348C" w:rsidRDefault="00D96FC1" w:rsidP="008D58B6">
      <w:pPr>
        <w:spacing w:after="0"/>
        <w:rPr>
          <w:rFonts w:ascii="Times New Roman" w:hAnsi="Times New Roman" w:cs="Times New Roman"/>
          <w:i/>
        </w:rPr>
      </w:pPr>
      <w:r w:rsidRPr="001E348C">
        <w:rPr>
          <w:rFonts w:ascii="Times New Roman" w:hAnsi="Times New Roman" w:cs="Times New Roman"/>
          <w:b/>
        </w:rPr>
        <w:t xml:space="preserve">If yes, please identify: </w:t>
      </w:r>
    </w:p>
    <w:sectPr w:rsidR="00970FF2" w:rsidRPr="001E348C" w:rsidSect="00D96FC1">
      <w:headerReference w:type="default" r:id="rId17"/>
      <w:footerReference w:type="default" r:id="rId18"/>
      <w:pgSz w:w="12240" w:h="15840"/>
      <w:pgMar w:top="1440" w:right="1440" w:bottom="117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 w:author="Nystedt, John" w:date="2022-10-26T12:09:00Z" w:initials="NJ">
    <w:p w14:paraId="1E755F62" w14:textId="3313ECF2" w:rsidR="00594D9C" w:rsidRDefault="00594D9C">
      <w:pPr>
        <w:pStyle w:val="CommentText"/>
      </w:pPr>
      <w:r>
        <w:rPr>
          <w:rStyle w:val="CommentReference"/>
        </w:rPr>
        <w:annotationRef/>
      </w:r>
      <w:r>
        <w:t>Th</w:t>
      </w:r>
      <w:r w:rsidR="007515DE">
        <w:t>e Ute</w:t>
      </w:r>
      <w:r>
        <w:t xml:space="preserve"> Tribe is outside </w:t>
      </w:r>
      <w:r w:rsidR="00EC3129">
        <w:t>Colorado. Therefore, we recommend that they are</w:t>
      </w:r>
      <w:r>
        <w:t xml:space="preserve"> </w:t>
      </w:r>
      <w:r w:rsidR="00A75733">
        <w:t xml:space="preserve">included </w:t>
      </w:r>
      <w:r>
        <w:t>at the end of the paragraph with other tribes outside C</w:t>
      </w:r>
      <w:r w:rsidR="00EC3129">
        <w:t>olorado.</w:t>
      </w:r>
    </w:p>
  </w:comment>
  <w:comment w:id="6" w:author="Nystedt, John" w:date="2022-10-26T14:41:00Z" w:initials="NJ">
    <w:p w14:paraId="025BE8DA" w14:textId="744F1671" w:rsidR="007043C9" w:rsidRDefault="007043C9">
      <w:pPr>
        <w:pStyle w:val="CommentText"/>
      </w:pPr>
      <w:r>
        <w:rPr>
          <w:rStyle w:val="CommentReference"/>
        </w:rPr>
        <w:annotationRef/>
      </w:r>
      <w:r w:rsidR="000C1CE8">
        <w:t xml:space="preserve">We recommend saying “coordination” as opposed to “informal consultation.” </w:t>
      </w:r>
      <w:r>
        <w:t xml:space="preserve">As a heads up, in R2 we now only use “consultation” to mean formal or government-to-government consultation. For all other interactions we use the term “coordination.” We think this new approach will avoid any confusion about </w:t>
      </w:r>
      <w:r w:rsidR="000C1CE8">
        <w:t>“consultation,” which tribes generally understand to mean government-to-government consultation, despite any modifiers.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E755F62" w15:done="0"/>
  <w15:commentEx w15:paraId="025BE8D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03A1F7" w16cex:dateUtc="2022-10-26T19:09:00Z"/>
  <w16cex:commentExtensible w16cex:durableId="2703C589" w16cex:dateUtc="2022-10-26T21: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E755F62" w16cid:durableId="2703A1F7"/>
  <w16cid:commentId w16cid:paraId="025BE8DA" w16cid:durableId="2703C58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58429B" w14:textId="77777777" w:rsidR="00167BAB" w:rsidRDefault="00167BAB" w:rsidP="00A64056">
      <w:pPr>
        <w:spacing w:after="0" w:line="240" w:lineRule="auto"/>
      </w:pPr>
      <w:r>
        <w:separator/>
      </w:r>
    </w:p>
  </w:endnote>
  <w:endnote w:type="continuationSeparator" w:id="0">
    <w:p w14:paraId="1BE74A9F" w14:textId="77777777" w:rsidR="00167BAB" w:rsidRDefault="00167BAB" w:rsidP="00A640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4254559"/>
      <w:docPartObj>
        <w:docPartGallery w:val="Page Numbers (Bottom of Page)"/>
        <w:docPartUnique/>
      </w:docPartObj>
    </w:sdtPr>
    <w:sdtEndPr>
      <w:rPr>
        <w:noProof/>
      </w:rPr>
    </w:sdtEndPr>
    <w:sdtContent>
      <w:p w14:paraId="343E56F0" w14:textId="702DE67A" w:rsidR="00CF6534" w:rsidRDefault="00CF653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76A497A" w14:textId="42C90129" w:rsidR="00A64056" w:rsidRPr="00F0445E" w:rsidRDefault="00A64056" w:rsidP="00F0445E">
    <w:pPr>
      <w:pStyle w:val="Foo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C353FC" w14:textId="77777777" w:rsidR="00167BAB" w:rsidRDefault="00167BAB" w:rsidP="00A64056">
      <w:pPr>
        <w:spacing w:after="0" w:line="240" w:lineRule="auto"/>
      </w:pPr>
      <w:r>
        <w:separator/>
      </w:r>
    </w:p>
  </w:footnote>
  <w:footnote w:type="continuationSeparator" w:id="0">
    <w:p w14:paraId="6847F477" w14:textId="77777777" w:rsidR="00167BAB" w:rsidRDefault="00167BAB" w:rsidP="00A640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97885" w14:textId="77548FB1" w:rsidR="006B7063" w:rsidRDefault="006B7063" w:rsidP="006B7063">
    <w:pPr>
      <w:pStyle w:val="Header"/>
      <w:jc w:val="center"/>
    </w:pPr>
    <w:r w:rsidRPr="00A64056">
      <w:t>DELIBERATIVE-DRAFT-DO NOT DISCLOSE</w:t>
    </w:r>
    <w:r w:rsidRPr="00791B16">
      <w:rPr>
        <w:rFonts w:ascii="Times New Roman" w:hAnsi="Times New Roman" w:cs="Times New Roman"/>
        <w:b/>
        <w:noProof/>
        <w:sz w:val="28"/>
        <w:szCs w:val="28"/>
      </w:rPr>
      <w:t xml:space="preserve"> </w:t>
    </w:r>
  </w:p>
  <w:p w14:paraId="28C49393" w14:textId="4462E574" w:rsidR="00A64056" w:rsidRPr="006B7063" w:rsidRDefault="00A64056" w:rsidP="006B70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56A08"/>
    <w:multiLevelType w:val="multilevel"/>
    <w:tmpl w:val="F126E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59009BE"/>
    <w:multiLevelType w:val="hybridMultilevel"/>
    <w:tmpl w:val="FB604AEE"/>
    <w:lvl w:ilvl="0" w:tplc="F3B2AAA4">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525C623D"/>
    <w:multiLevelType w:val="multilevel"/>
    <w:tmpl w:val="1990E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683D3C42"/>
    <w:multiLevelType w:val="hybridMultilevel"/>
    <w:tmpl w:val="541E7066"/>
    <w:lvl w:ilvl="0" w:tplc="7B9A5BC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Nystedt, John">
    <w15:presenceInfo w15:providerId="AD" w15:userId="S::john_nystedt@fws.gov::fb56a1a4-fc59-42b2-896e-5f4e20d06bb1"/>
  </w15:person>
  <w15:person w15:author="Hedwall, Shaula">
    <w15:presenceInfo w15:providerId="None" w15:userId="Hedwall, Shaul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4050"/>
    <w:rsid w:val="0003395F"/>
    <w:rsid w:val="00065C7A"/>
    <w:rsid w:val="00073DF9"/>
    <w:rsid w:val="0008308C"/>
    <w:rsid w:val="00092921"/>
    <w:rsid w:val="000C17AC"/>
    <w:rsid w:val="000C1CE8"/>
    <w:rsid w:val="000F0E0E"/>
    <w:rsid w:val="000F518F"/>
    <w:rsid w:val="00104099"/>
    <w:rsid w:val="001120AE"/>
    <w:rsid w:val="00167BAB"/>
    <w:rsid w:val="001754C8"/>
    <w:rsid w:val="001D588E"/>
    <w:rsid w:val="001E0828"/>
    <w:rsid w:val="001E348C"/>
    <w:rsid w:val="002138DD"/>
    <w:rsid w:val="00225DC4"/>
    <w:rsid w:val="00242AE4"/>
    <w:rsid w:val="0024543F"/>
    <w:rsid w:val="00252784"/>
    <w:rsid w:val="002972A2"/>
    <w:rsid w:val="00297EF5"/>
    <w:rsid w:val="002E6D09"/>
    <w:rsid w:val="002E6DBC"/>
    <w:rsid w:val="00301881"/>
    <w:rsid w:val="00315EA7"/>
    <w:rsid w:val="00334CA6"/>
    <w:rsid w:val="003570E3"/>
    <w:rsid w:val="0039634E"/>
    <w:rsid w:val="003B145B"/>
    <w:rsid w:val="003C2B5F"/>
    <w:rsid w:val="003C3EAB"/>
    <w:rsid w:val="003E0A40"/>
    <w:rsid w:val="003E6D1E"/>
    <w:rsid w:val="004178BB"/>
    <w:rsid w:val="004B5224"/>
    <w:rsid w:val="004C7A2F"/>
    <w:rsid w:val="004D413A"/>
    <w:rsid w:val="004D74CC"/>
    <w:rsid w:val="00500E2F"/>
    <w:rsid w:val="00527546"/>
    <w:rsid w:val="00547925"/>
    <w:rsid w:val="0055605E"/>
    <w:rsid w:val="00556B8D"/>
    <w:rsid w:val="00557BD9"/>
    <w:rsid w:val="00582C74"/>
    <w:rsid w:val="00594D9C"/>
    <w:rsid w:val="005E1C8C"/>
    <w:rsid w:val="006139E0"/>
    <w:rsid w:val="00613EAB"/>
    <w:rsid w:val="00639903"/>
    <w:rsid w:val="006876D9"/>
    <w:rsid w:val="006B40AB"/>
    <w:rsid w:val="006B7063"/>
    <w:rsid w:val="006E42F9"/>
    <w:rsid w:val="006F138E"/>
    <w:rsid w:val="007043C9"/>
    <w:rsid w:val="00733FE9"/>
    <w:rsid w:val="007515DE"/>
    <w:rsid w:val="00755D12"/>
    <w:rsid w:val="007829E4"/>
    <w:rsid w:val="00783966"/>
    <w:rsid w:val="00791B16"/>
    <w:rsid w:val="007A4050"/>
    <w:rsid w:val="007A6228"/>
    <w:rsid w:val="007B1BFA"/>
    <w:rsid w:val="007C1AAE"/>
    <w:rsid w:val="008115D1"/>
    <w:rsid w:val="00834650"/>
    <w:rsid w:val="008511C0"/>
    <w:rsid w:val="0085317D"/>
    <w:rsid w:val="008626A7"/>
    <w:rsid w:val="008A3ACF"/>
    <w:rsid w:val="008A4732"/>
    <w:rsid w:val="008D58B6"/>
    <w:rsid w:val="008E33C8"/>
    <w:rsid w:val="008F5C6D"/>
    <w:rsid w:val="009057F4"/>
    <w:rsid w:val="00914798"/>
    <w:rsid w:val="00970FF2"/>
    <w:rsid w:val="0099179D"/>
    <w:rsid w:val="009C2501"/>
    <w:rsid w:val="009C375B"/>
    <w:rsid w:val="009C72D6"/>
    <w:rsid w:val="009D2006"/>
    <w:rsid w:val="00A16B85"/>
    <w:rsid w:val="00A17442"/>
    <w:rsid w:val="00A25649"/>
    <w:rsid w:val="00A3326C"/>
    <w:rsid w:val="00A40A3E"/>
    <w:rsid w:val="00A64056"/>
    <w:rsid w:val="00A75733"/>
    <w:rsid w:val="00A955FF"/>
    <w:rsid w:val="00AB168F"/>
    <w:rsid w:val="00AB2C20"/>
    <w:rsid w:val="00AC1BE6"/>
    <w:rsid w:val="00B37EEE"/>
    <w:rsid w:val="00B459AC"/>
    <w:rsid w:val="00B54576"/>
    <w:rsid w:val="00B90849"/>
    <w:rsid w:val="00B91064"/>
    <w:rsid w:val="00BC6140"/>
    <w:rsid w:val="00BD5D32"/>
    <w:rsid w:val="00C21AFA"/>
    <w:rsid w:val="00C4066D"/>
    <w:rsid w:val="00C46C00"/>
    <w:rsid w:val="00C63296"/>
    <w:rsid w:val="00C64313"/>
    <w:rsid w:val="00CA1D8F"/>
    <w:rsid w:val="00CB1485"/>
    <w:rsid w:val="00CD14F6"/>
    <w:rsid w:val="00CF6534"/>
    <w:rsid w:val="00D03CBC"/>
    <w:rsid w:val="00D052A2"/>
    <w:rsid w:val="00D472A8"/>
    <w:rsid w:val="00D53B12"/>
    <w:rsid w:val="00D6234B"/>
    <w:rsid w:val="00D77952"/>
    <w:rsid w:val="00D84475"/>
    <w:rsid w:val="00D96FC1"/>
    <w:rsid w:val="00DA74FF"/>
    <w:rsid w:val="00DB35A0"/>
    <w:rsid w:val="00DC7971"/>
    <w:rsid w:val="00E344F9"/>
    <w:rsid w:val="00E40C9A"/>
    <w:rsid w:val="00E4632B"/>
    <w:rsid w:val="00E607CE"/>
    <w:rsid w:val="00E7572A"/>
    <w:rsid w:val="00EA4415"/>
    <w:rsid w:val="00EB6910"/>
    <w:rsid w:val="00EC3129"/>
    <w:rsid w:val="00ED1EE7"/>
    <w:rsid w:val="00EF223C"/>
    <w:rsid w:val="00F0445E"/>
    <w:rsid w:val="00F145D1"/>
    <w:rsid w:val="00F26CAA"/>
    <w:rsid w:val="00F313BC"/>
    <w:rsid w:val="00F50360"/>
    <w:rsid w:val="00F70A51"/>
    <w:rsid w:val="00F858D1"/>
    <w:rsid w:val="00FB02D6"/>
    <w:rsid w:val="00FB129F"/>
    <w:rsid w:val="00FB3A28"/>
    <w:rsid w:val="00FF1A20"/>
    <w:rsid w:val="083718B2"/>
    <w:rsid w:val="17A73FBF"/>
    <w:rsid w:val="1CBE78E1"/>
    <w:rsid w:val="31443A64"/>
    <w:rsid w:val="3310AC3D"/>
    <w:rsid w:val="3ADE81E8"/>
    <w:rsid w:val="3F664E18"/>
    <w:rsid w:val="48663320"/>
    <w:rsid w:val="608F1327"/>
    <w:rsid w:val="6BCE58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F326D9"/>
  <w15:docId w15:val="{8B684AFD-A5CC-4F27-B2C4-B2FD3734B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A4050"/>
    <w:pPr>
      <w:spacing w:after="0" w:line="240" w:lineRule="auto"/>
    </w:pPr>
  </w:style>
  <w:style w:type="paragraph" w:styleId="BalloonText">
    <w:name w:val="Balloon Text"/>
    <w:basedOn w:val="Normal"/>
    <w:link w:val="BalloonTextChar"/>
    <w:uiPriority w:val="99"/>
    <w:semiHidden/>
    <w:unhideWhenUsed/>
    <w:rsid w:val="0099179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179D"/>
    <w:rPr>
      <w:rFonts w:ascii="Segoe UI" w:hAnsi="Segoe UI" w:cs="Segoe UI"/>
      <w:sz w:val="18"/>
      <w:szCs w:val="18"/>
    </w:rPr>
  </w:style>
  <w:style w:type="paragraph" w:styleId="ListParagraph">
    <w:name w:val="List Paragraph"/>
    <w:basedOn w:val="Normal"/>
    <w:uiPriority w:val="34"/>
    <w:qFormat/>
    <w:rsid w:val="00613EAB"/>
    <w:pPr>
      <w:spacing w:after="0" w:line="240" w:lineRule="auto"/>
      <w:ind w:left="720"/>
    </w:pPr>
    <w:rPr>
      <w:rFonts w:ascii="Calibri" w:hAnsi="Calibri" w:cs="Calibri"/>
    </w:rPr>
  </w:style>
  <w:style w:type="paragraph" w:styleId="Header">
    <w:name w:val="header"/>
    <w:basedOn w:val="Normal"/>
    <w:link w:val="HeaderChar"/>
    <w:uiPriority w:val="99"/>
    <w:unhideWhenUsed/>
    <w:rsid w:val="00A640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4056"/>
  </w:style>
  <w:style w:type="paragraph" w:styleId="Footer">
    <w:name w:val="footer"/>
    <w:basedOn w:val="Normal"/>
    <w:link w:val="FooterChar"/>
    <w:uiPriority w:val="99"/>
    <w:unhideWhenUsed/>
    <w:rsid w:val="00A6405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4056"/>
  </w:style>
  <w:style w:type="character" w:styleId="Hyperlink">
    <w:name w:val="Hyperlink"/>
    <w:basedOn w:val="DefaultParagraphFont"/>
    <w:uiPriority w:val="99"/>
    <w:unhideWhenUsed/>
    <w:rsid w:val="007C1AAE"/>
    <w:rPr>
      <w:color w:val="0563C1" w:themeColor="hyperlink"/>
      <w:u w:val="single"/>
    </w:rPr>
  </w:style>
  <w:style w:type="character" w:styleId="FollowedHyperlink">
    <w:name w:val="FollowedHyperlink"/>
    <w:basedOn w:val="DefaultParagraphFont"/>
    <w:uiPriority w:val="99"/>
    <w:semiHidden/>
    <w:unhideWhenUsed/>
    <w:rsid w:val="007C1AAE"/>
    <w:rPr>
      <w:color w:val="954F72" w:themeColor="followedHyperlink"/>
      <w:u w:val="single"/>
    </w:rPr>
  </w:style>
  <w:style w:type="table" w:styleId="TableGrid">
    <w:name w:val="Table Grid"/>
    <w:basedOn w:val="TableNormal"/>
    <w:uiPriority w:val="39"/>
    <w:rsid w:val="00297E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242AE4"/>
    <w:rPr>
      <w:b/>
      <w:bCs/>
    </w:rPr>
  </w:style>
  <w:style w:type="character" w:customStyle="1" w:styleId="CommentSubjectChar">
    <w:name w:val="Comment Subject Char"/>
    <w:basedOn w:val="CommentTextChar"/>
    <w:link w:val="CommentSubject"/>
    <w:uiPriority w:val="99"/>
    <w:semiHidden/>
    <w:rsid w:val="00242AE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6592677">
      <w:bodyDiv w:val="1"/>
      <w:marLeft w:val="0"/>
      <w:marRight w:val="0"/>
      <w:marTop w:val="0"/>
      <w:marBottom w:val="0"/>
      <w:divBdr>
        <w:top w:val="none" w:sz="0" w:space="0" w:color="auto"/>
        <w:left w:val="none" w:sz="0" w:space="0" w:color="auto"/>
        <w:bottom w:val="none" w:sz="0" w:space="0" w:color="auto"/>
        <w:right w:val="none" w:sz="0" w:space="0" w:color="auto"/>
      </w:divBdr>
    </w:div>
    <w:div w:id="1903130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microsoft.com/office/2018/08/relationships/commentsExtensible" Target="commentsExtensible.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microsoft.com/office/2016/09/relationships/commentsIds" Target="commentsIds.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1062a0d-ede8-4112-b4bb-00a9c1bc8e16" xsi:nil="true"/>
    <lcf76f155ced4ddcb4097134ff3c332f xmlns="30064bb8-a260-4bec-8e4e-e9972367a3b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0724C6DB0B65142B436EDCD5142E207" ma:contentTypeVersion="13" ma:contentTypeDescription="Create a new document." ma:contentTypeScope="" ma:versionID="860bc8a8fae31d96be8af2e9e1b4af99">
  <xsd:schema xmlns:xsd="http://www.w3.org/2001/XMLSchema" xmlns:xs="http://www.w3.org/2001/XMLSchema" xmlns:p="http://schemas.microsoft.com/office/2006/metadata/properties" xmlns:ns2="30064bb8-a260-4bec-8e4e-e9972367a3b9" xmlns:ns3="59a8a9f2-5aba-4e3a-acd4-7825884ad4e8" xmlns:ns4="31062a0d-ede8-4112-b4bb-00a9c1bc8e16" targetNamespace="http://schemas.microsoft.com/office/2006/metadata/properties" ma:root="true" ma:fieldsID="f2f19ae0a7af55753cb507313bc7f013" ns2:_="" ns3:_="" ns4:_="">
    <xsd:import namespace="30064bb8-a260-4bec-8e4e-e9972367a3b9"/>
    <xsd:import namespace="59a8a9f2-5aba-4e3a-acd4-7825884ad4e8"/>
    <xsd:import namespace="31062a0d-ede8-4112-b4bb-00a9c1bc8e1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064bb8-a260-4bec-8e4e-e9972367a3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9a8a9f2-5aba-4e3a-acd4-7825884ad4e8"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12b0e267-8561-4eff-891f-d54594adb020}" ma:internalName="TaxCatchAll" ma:showField="CatchAllData" ma:web="59a8a9f2-5aba-4e3a-acd4-7825884ad4e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9C6967-6593-4EAB-8A37-ECFA3F147831}">
  <ds:schemaRefs>
    <ds:schemaRef ds:uri="http://schemas.microsoft.com/office/2006/metadata/properties"/>
    <ds:schemaRef ds:uri="http://schemas.microsoft.com/office/infopath/2007/PartnerControls"/>
    <ds:schemaRef ds:uri="31062a0d-ede8-4112-b4bb-00a9c1bc8e16"/>
    <ds:schemaRef ds:uri="30064bb8-a260-4bec-8e4e-e9972367a3b9"/>
  </ds:schemaRefs>
</ds:datastoreItem>
</file>

<file path=customXml/itemProps2.xml><?xml version="1.0" encoding="utf-8"?>
<ds:datastoreItem xmlns:ds="http://schemas.openxmlformats.org/officeDocument/2006/customXml" ds:itemID="{C53D2AA3-8FA4-415F-8409-D3F7729D3B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064bb8-a260-4bec-8e4e-e9972367a3b9"/>
    <ds:schemaRef ds:uri="59a8a9f2-5aba-4e3a-acd4-7825884ad4e8"/>
    <ds:schemaRef ds:uri="31062a0d-ede8-4112-b4bb-00a9c1bc8e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D142689-CD88-467B-8F0A-0491C1819923}">
  <ds:schemaRefs>
    <ds:schemaRef ds:uri="http://schemas.microsoft.com/sharepoint/v3/contenttype/forms"/>
  </ds:schemaRefs>
</ds:datastoreItem>
</file>

<file path=customXml/itemProps4.xml><?xml version="1.0" encoding="utf-8"?>
<ds:datastoreItem xmlns:ds="http://schemas.openxmlformats.org/officeDocument/2006/customXml" ds:itemID="{C16C1350-2E29-4E3E-8005-50E8117543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1537</Words>
  <Characters>8993</Characters>
  <Application>Microsoft Office Word</Application>
  <DocSecurity>0</DocSecurity>
  <Lines>155</Lines>
  <Paragraphs>58</Paragraphs>
  <ScaleCrop>false</ScaleCrop>
  <HeadingPairs>
    <vt:vector size="2" baseType="variant">
      <vt:variant>
        <vt:lpstr>Title</vt:lpstr>
      </vt:variant>
      <vt:variant>
        <vt:i4>1</vt:i4>
      </vt:variant>
    </vt:vector>
  </HeadingPairs>
  <TitlesOfParts>
    <vt:vector size="1" baseType="lpstr">
      <vt:lpstr/>
    </vt:vector>
  </TitlesOfParts>
  <Company>DOI</Company>
  <LinksUpToDate>false</LinksUpToDate>
  <CharactersWithSpaces>10472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Guiden, Nancy Ann</dc:creator>
  <cp:lastModifiedBy>Hedwall, Shaula</cp:lastModifiedBy>
  <cp:revision>3</cp:revision>
  <cp:lastPrinted>2019-04-02T15:28:00Z</cp:lastPrinted>
  <dcterms:created xsi:type="dcterms:W3CDTF">2022-10-26T23:01:00Z</dcterms:created>
  <dcterms:modified xsi:type="dcterms:W3CDTF">2022-10-26T23:02:00Z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0x01010000724C6DB0B65142B436EDCD5142E207</vt:lpwstr>
  </property>
  <property fmtid="{D5CDD505-2E9C-101B-9397-08002B2CF9AE}" pid="3" name="_dlc_DocIdItemGuid">
    <vt:lpwstr>184333ed-f773-4ec3-90c4-e9fbe824eccd</vt:lpwstr>
  </property>
  <property fmtid="{D5CDD505-2E9C-101B-9397-08002B2CF9AE}" pid="4" name="OrgName">
    <vt:lpwstr/>
  </property>
  <property fmtid="{D5CDD505-2E9C-101B-9397-08002B2CF9AE}" pid="5" name="National Program">
    <vt:lpwstr>1;#External Affairs|f58a5768-ba4a-4c42-b17f-9e6721a0c11d</vt:lpwstr>
  </property>
  <property fmtid="{D5CDD505-2E9C-101B-9397-08002B2CF9AE}" pid="6" name="State">
    <vt:lpwstr/>
  </property>
  <property fmtid="{D5CDD505-2E9C-101B-9397-08002B2CF9AE}" pid="7" name="Region">
    <vt:lpwstr>2;#Headquarters|d91633bb-3189-4a52-9662-27fc1cf00486</vt:lpwstr>
  </property>
  <property fmtid="{D5CDD505-2E9C-101B-9397-08002B2CF9AE}" pid="8" name="OrgCode">
    <vt:lpwstr/>
  </property>
  <property fmtid="{D5CDD505-2E9C-101B-9397-08002B2CF9AE}" pid="9" name="CostCenter">
    <vt:lpwstr/>
  </property>
  <property fmtid="{D5CDD505-2E9C-101B-9397-08002B2CF9AE}" pid="10" name="NationalProgram">
    <vt:lpwstr>1;#Directorate|ca23877a-cd5d-4fd9-ba4c-69675d211973</vt:lpwstr>
  </property>
  <property fmtid="{D5CDD505-2E9C-101B-9397-08002B2CF9AE}" pid="11" name="MediaServiceImageTags">
    <vt:lpwstr/>
  </property>
</Properties>
</file>